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B60" w:rsidRPr="00A07B60" w:rsidRDefault="00A07B60" w:rsidP="00A07B60">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A07B60">
        <w:rPr>
          <w:rFonts w:ascii="Times New Roman" w:eastAsia="Times New Roman" w:hAnsi="Times New Roman" w:cs="Times New Roman"/>
          <w:b/>
          <w:bCs/>
          <w:color w:val="1E2120"/>
          <w:sz w:val="39"/>
          <w:szCs w:val="39"/>
          <w:lang w:eastAsia="ru-RU"/>
        </w:rPr>
        <w:t>Должностная инструкция</w:t>
      </w:r>
      <w:r w:rsidRPr="00A07B60">
        <w:rPr>
          <w:rFonts w:ascii="Times New Roman" w:eastAsia="Times New Roman" w:hAnsi="Times New Roman" w:cs="Times New Roman"/>
          <w:b/>
          <w:bCs/>
          <w:color w:val="1E2120"/>
          <w:sz w:val="39"/>
          <w:szCs w:val="39"/>
          <w:lang w:eastAsia="ru-RU"/>
        </w:rPr>
        <w:br/>
        <w:t xml:space="preserve">социального педагога по </w:t>
      </w:r>
      <w:proofErr w:type="spellStart"/>
      <w:r w:rsidRPr="00A07B60">
        <w:rPr>
          <w:rFonts w:ascii="Times New Roman" w:eastAsia="Times New Roman" w:hAnsi="Times New Roman" w:cs="Times New Roman"/>
          <w:b/>
          <w:bCs/>
          <w:color w:val="1E2120"/>
          <w:sz w:val="39"/>
          <w:szCs w:val="39"/>
          <w:lang w:eastAsia="ru-RU"/>
        </w:rPr>
        <w:t>профстандарту</w:t>
      </w:r>
      <w:proofErr w:type="spellEnd"/>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w:t>
      </w:r>
    </w:p>
    <w:p w:rsidR="00A07B60" w:rsidRPr="00A07B60" w:rsidRDefault="00A07B60"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07B60">
        <w:rPr>
          <w:rFonts w:ascii="Times New Roman" w:eastAsia="Times New Roman" w:hAnsi="Times New Roman" w:cs="Times New Roman"/>
          <w:b/>
          <w:bCs/>
          <w:color w:val="1E2120"/>
          <w:sz w:val="30"/>
          <w:szCs w:val="30"/>
          <w:lang w:eastAsia="ru-RU"/>
        </w:rPr>
        <w:t>1. Общие положения</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1.1. Настоящая </w:t>
      </w:r>
      <w:r w:rsidRPr="00A07B60">
        <w:rPr>
          <w:rFonts w:ascii="inherit" w:eastAsia="Times New Roman" w:hAnsi="inherit" w:cs="Times New Roman"/>
          <w:b/>
          <w:bCs/>
          <w:color w:val="1E2120"/>
          <w:sz w:val="27"/>
          <w:szCs w:val="27"/>
          <w:bdr w:val="none" w:sz="0" w:space="0" w:color="auto" w:frame="1"/>
          <w:lang w:eastAsia="ru-RU"/>
        </w:rPr>
        <w:t>должностная инструкция социального педагога школы</w:t>
      </w:r>
      <w:r w:rsidRPr="00A07B60">
        <w:rPr>
          <w:rFonts w:ascii="Times New Roman" w:eastAsia="Times New Roman" w:hAnsi="Times New Roman" w:cs="Times New Roman"/>
          <w:color w:val="1E2120"/>
          <w:sz w:val="27"/>
          <w:szCs w:val="27"/>
          <w:lang w:eastAsia="ru-RU"/>
        </w:rPr>
        <w:t> разработана на основе </w:t>
      </w:r>
      <w:r w:rsidRPr="00A07B60">
        <w:rPr>
          <w:rFonts w:ascii="inherit" w:eastAsia="Times New Roman" w:hAnsi="inherit" w:cs="Times New Roman"/>
          <w:b/>
          <w:bCs/>
          <w:color w:val="1E2120"/>
          <w:sz w:val="27"/>
          <w:szCs w:val="27"/>
          <w:bdr w:val="none" w:sz="0" w:space="0" w:color="auto" w:frame="1"/>
          <w:lang w:eastAsia="ru-RU"/>
        </w:rPr>
        <w:t>Профессионального стандарта "Специалист в области воспитания"</w:t>
      </w:r>
      <w:r w:rsidRPr="00A07B60">
        <w:rPr>
          <w:rFonts w:ascii="Times New Roman" w:eastAsia="Times New Roman" w:hAnsi="Times New Roman" w:cs="Times New Roman"/>
          <w:color w:val="1E2120"/>
          <w:sz w:val="27"/>
          <w:szCs w:val="27"/>
          <w:lang w:eastAsia="ru-RU"/>
        </w:rPr>
        <w:t xml:space="preserve"> (утв. приказом Министерства труда и социальной защиты Российской Федерации от 10 января 2017 года № 10н), в соответствии с ФЗ №273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A07B60">
        <w:rPr>
          <w:rFonts w:ascii="Times New Roman" w:eastAsia="Times New Roman" w:hAnsi="Times New Roman" w:cs="Times New Roman"/>
          <w:color w:val="1E2120"/>
          <w:sz w:val="27"/>
          <w:szCs w:val="27"/>
          <w:lang w:eastAsia="ru-RU"/>
        </w:rPr>
        <w:t>Минпросвещения</w:t>
      </w:r>
      <w:proofErr w:type="spellEnd"/>
      <w:r w:rsidRPr="00A07B60">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A07B60">
        <w:rPr>
          <w:rFonts w:ascii="Times New Roman" w:eastAsia="Times New Roman" w:hAnsi="Times New Roman" w:cs="Times New Roman"/>
          <w:color w:val="1E2120"/>
          <w:sz w:val="27"/>
          <w:szCs w:val="27"/>
          <w:lang w:eastAsia="ru-RU"/>
        </w:rPr>
        <w:t>Минобрнауки</w:t>
      </w:r>
      <w:proofErr w:type="spellEnd"/>
      <w:r w:rsidRPr="00A07B60">
        <w:rPr>
          <w:rFonts w:ascii="Times New Roman" w:eastAsia="Times New Roman" w:hAnsi="Times New Roman" w:cs="Times New Roman"/>
          <w:color w:val="1E2120"/>
          <w:sz w:val="27"/>
          <w:szCs w:val="27"/>
          <w:lang w:eastAsia="ru-RU"/>
        </w:rPr>
        <w:t xml:space="preserve"> России №413 от 17.05.2012г в редакции от 11.12.2020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A07B60">
        <w:rPr>
          <w:rFonts w:ascii="Times New Roman" w:eastAsia="Times New Roman" w:hAnsi="Times New Roman" w:cs="Times New Roman"/>
          <w:color w:val="1E2120"/>
          <w:sz w:val="27"/>
          <w:szCs w:val="27"/>
          <w:lang w:eastAsia="ru-RU"/>
        </w:rPr>
        <w:br/>
        <w:t xml:space="preserve">1.2. Данная должностная инструкция социального педагога школы по </w:t>
      </w:r>
      <w:proofErr w:type="spellStart"/>
      <w:r w:rsidRPr="00A07B60">
        <w:rPr>
          <w:rFonts w:ascii="Times New Roman" w:eastAsia="Times New Roman" w:hAnsi="Times New Roman" w:cs="Times New Roman"/>
          <w:color w:val="1E2120"/>
          <w:sz w:val="27"/>
          <w:szCs w:val="27"/>
          <w:lang w:eastAsia="ru-RU"/>
        </w:rPr>
        <w:t>профстандарту</w:t>
      </w:r>
      <w:proofErr w:type="spellEnd"/>
      <w:r w:rsidRPr="00A07B60">
        <w:rPr>
          <w:rFonts w:ascii="Times New Roman" w:eastAsia="Times New Roman" w:hAnsi="Times New Roman" w:cs="Times New Roman"/>
          <w:color w:val="1E2120"/>
          <w:sz w:val="27"/>
          <w:szCs w:val="27"/>
          <w:lang w:eastAsia="ru-RU"/>
        </w:rPr>
        <w:t xml:space="preserve"> устанавливает функциональные обязанности, права и ответственность сотрудника, занимающего в образовательном учреждении должность социального педагога.</w:t>
      </w:r>
      <w:r w:rsidRPr="00A07B60">
        <w:rPr>
          <w:rFonts w:ascii="Times New Roman" w:eastAsia="Times New Roman" w:hAnsi="Times New Roman" w:cs="Times New Roman"/>
          <w:color w:val="1E2120"/>
          <w:sz w:val="27"/>
          <w:szCs w:val="27"/>
          <w:lang w:eastAsia="ru-RU"/>
        </w:rPr>
        <w:br/>
        <w:t>1.3. Социальный педагог должен иметь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 осуществляющей образовательную деятельность, в том числе с получением его после трудоустройства.</w:t>
      </w:r>
      <w:r w:rsidRPr="00A07B60">
        <w:rPr>
          <w:rFonts w:ascii="Times New Roman" w:eastAsia="Times New Roman" w:hAnsi="Times New Roman" w:cs="Times New Roman"/>
          <w:color w:val="1E2120"/>
          <w:sz w:val="27"/>
          <w:szCs w:val="27"/>
          <w:lang w:eastAsia="ru-RU"/>
        </w:rPr>
        <w:br/>
        <w:t>1.4. </w:t>
      </w:r>
      <w:ins w:id="0" w:author="Unknown">
        <w:r w:rsidRPr="00A07B60">
          <w:rPr>
            <w:rFonts w:ascii="Times New Roman" w:eastAsia="Times New Roman" w:hAnsi="Times New Roman" w:cs="Times New Roman"/>
            <w:color w:val="1E2120"/>
            <w:sz w:val="27"/>
            <w:szCs w:val="27"/>
            <w:u w:val="single"/>
            <w:bdr w:val="none" w:sz="0" w:space="0" w:color="auto" w:frame="1"/>
            <w:lang w:eastAsia="ru-RU"/>
          </w:rPr>
          <w:t>К работе социальным педагогом в школе допускается лицо:</w:t>
        </w:r>
      </w:ins>
    </w:p>
    <w:p w:rsidR="00A07B60" w:rsidRPr="00A07B60" w:rsidRDefault="00A07B60" w:rsidP="00A07B60">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A07B60" w:rsidRPr="00A07B60" w:rsidRDefault="00A07B60" w:rsidP="00A07B60">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1.5. Социальный педагог назначается и освобождается от занимаемой должности директором общеобразовательного учреждения. На период отпуска и временной нетрудоспособности социального педагога школы его должностные обязанности могут быть возложены на заместителя директора по воспитательной работе или классного руководителя из числа наиболее опытных сотрудников. Временное исполнение обязанностей в таких случаях осуществляется на основании приказа директора школы, который должен соответствовать требованиям законодательства о труде.</w:t>
      </w:r>
      <w:r w:rsidRPr="00A07B60">
        <w:rPr>
          <w:rFonts w:ascii="Times New Roman" w:eastAsia="Times New Roman" w:hAnsi="Times New Roman" w:cs="Times New Roman"/>
          <w:color w:val="1E2120"/>
          <w:sz w:val="27"/>
          <w:szCs w:val="27"/>
          <w:lang w:eastAsia="ru-RU"/>
        </w:rPr>
        <w:br/>
        <w:t>1.6. Социальный педагог относится к категории специалистов и подчиняется непосредственно заместителю директора по учебно-воспитательной работе.</w:t>
      </w:r>
      <w:r w:rsidRPr="00A07B60">
        <w:rPr>
          <w:rFonts w:ascii="Times New Roman" w:eastAsia="Times New Roman" w:hAnsi="Times New Roman" w:cs="Times New Roman"/>
          <w:color w:val="1E2120"/>
          <w:sz w:val="27"/>
          <w:szCs w:val="27"/>
          <w:lang w:eastAsia="ru-RU"/>
        </w:rPr>
        <w:br/>
        <w:t>1.7. </w:t>
      </w:r>
      <w:ins w:id="1" w:author="Unknown">
        <w:r w:rsidRPr="00A07B60">
          <w:rPr>
            <w:rFonts w:ascii="Times New Roman" w:eastAsia="Times New Roman" w:hAnsi="Times New Roman" w:cs="Times New Roman"/>
            <w:color w:val="1E2120"/>
            <w:sz w:val="27"/>
            <w:szCs w:val="27"/>
            <w:u w:val="single"/>
            <w:bdr w:val="none" w:sz="0" w:space="0" w:color="auto" w:frame="1"/>
            <w:lang w:eastAsia="ru-RU"/>
          </w:rPr>
          <w:t>В своей деятельности социальный педагог школы обязан руководствоваться:</w:t>
        </w:r>
      </w:ins>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Конституцией Российской Федерации;</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«Семейным кодексом» Российской Федерации;</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указами Президента Российской Федерации и решениями Правительства Российской Федерации, непосредственно касающихся социальной защиты детей;</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административным и трудовым законодательством Российской Федерации;</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Уставом и локальными правовыми актами общеобразовательного учреждения (в том числе Правилами внутреннего трудового распорядка, приказами и распоряжениями директора школы);</w:t>
      </w:r>
    </w:p>
    <w:p w:rsidR="00A07B60" w:rsidRPr="00A07B60" w:rsidRDefault="00A07B60" w:rsidP="00A07B60">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трудовым договором (контрактом).</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1.8. Социальный педагог школы руководствуется в работе должностной инструкцией, разработанной с учетом </w:t>
      </w:r>
      <w:proofErr w:type="spellStart"/>
      <w:r w:rsidRPr="00A07B60">
        <w:rPr>
          <w:rFonts w:ascii="Times New Roman" w:eastAsia="Times New Roman" w:hAnsi="Times New Roman" w:cs="Times New Roman"/>
          <w:color w:val="1E2120"/>
          <w:sz w:val="27"/>
          <w:szCs w:val="27"/>
          <w:lang w:eastAsia="ru-RU"/>
        </w:rPr>
        <w:t>профстандарта</w:t>
      </w:r>
      <w:proofErr w:type="spellEnd"/>
      <w:r w:rsidRPr="00A07B60">
        <w:rPr>
          <w:rFonts w:ascii="Times New Roman" w:eastAsia="Times New Roman" w:hAnsi="Times New Roman" w:cs="Times New Roman"/>
          <w:color w:val="1E2120"/>
          <w:sz w:val="27"/>
          <w:szCs w:val="27"/>
          <w:lang w:eastAsia="ru-RU"/>
        </w:rPr>
        <w:t>, </w:t>
      </w:r>
      <w:hyperlink r:id="rId5" w:tgtFrame="_blank" w:history="1">
        <w:r w:rsidRPr="00A07B60">
          <w:rPr>
            <w:rFonts w:ascii="Arial" w:eastAsia="Times New Roman" w:hAnsi="Arial" w:cs="Arial"/>
            <w:color w:val="047EB6"/>
            <w:sz w:val="27"/>
            <w:szCs w:val="27"/>
            <w:u w:val="single"/>
            <w:bdr w:val="none" w:sz="0" w:space="0" w:color="auto" w:frame="1"/>
            <w:lang w:eastAsia="ru-RU"/>
          </w:rPr>
          <w:t>инструкцией по охране труда для социального педагога</w:t>
        </w:r>
      </w:hyperlink>
      <w:r w:rsidRPr="00A07B60">
        <w:rPr>
          <w:rFonts w:ascii="Times New Roman" w:eastAsia="Times New Roman" w:hAnsi="Times New Roman" w:cs="Times New Roman"/>
          <w:color w:val="1E2120"/>
          <w:sz w:val="27"/>
          <w:szCs w:val="27"/>
          <w:lang w:eastAsia="ru-RU"/>
        </w:rPr>
        <w:t>, инструкциями по охране труда при работе с ЭСО и оргтехникой, строго соблюдает Конвенцию о правах ребенка.</w:t>
      </w:r>
      <w:r w:rsidRPr="00A07B60">
        <w:rPr>
          <w:rFonts w:ascii="Times New Roman" w:eastAsia="Times New Roman" w:hAnsi="Times New Roman" w:cs="Times New Roman"/>
          <w:color w:val="1E2120"/>
          <w:sz w:val="27"/>
          <w:szCs w:val="27"/>
          <w:lang w:eastAsia="ru-RU"/>
        </w:rPr>
        <w:br/>
        <w:t>1.9. </w:t>
      </w:r>
      <w:ins w:id="2" w:author="Unknown">
        <w:r w:rsidRPr="00A07B60">
          <w:rPr>
            <w:rFonts w:ascii="Times New Roman" w:eastAsia="Times New Roman" w:hAnsi="Times New Roman" w:cs="Times New Roman"/>
            <w:color w:val="1E2120"/>
            <w:sz w:val="27"/>
            <w:szCs w:val="27"/>
            <w:u w:val="single"/>
            <w:bdr w:val="none" w:sz="0" w:space="0" w:color="auto" w:frame="1"/>
            <w:lang w:eastAsia="ru-RU"/>
          </w:rPr>
          <w:t>Социальный педагог школы должен знать:</w:t>
        </w:r>
      </w:ins>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нормативные правовые акты в области защиты прав ребенка, включая международные;</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нормативные правовые акты Российской федерации в области образования, воспитания, социальной работы с детьми и молодежью;</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методы социально-педагогической диагностики, изучения ситуаций жизнедеятельности обучающихся, выявления их потребностей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подходы, </w:t>
      </w:r>
      <w:proofErr w:type="gramStart"/>
      <w:r w:rsidRPr="00A07B60">
        <w:rPr>
          <w:rFonts w:ascii="Times New Roman" w:eastAsia="Times New Roman" w:hAnsi="Times New Roman" w:cs="Times New Roman"/>
          <w:color w:val="1E2120"/>
          <w:sz w:val="27"/>
          <w:szCs w:val="27"/>
          <w:lang w:eastAsia="ru-RU"/>
        </w:rPr>
        <w:t>формы и методы социально-педагогической поддержки</w:t>
      </w:r>
      <w:proofErr w:type="gramEnd"/>
      <w:r w:rsidRPr="00A07B60">
        <w:rPr>
          <w:rFonts w:ascii="Times New Roman" w:eastAsia="Times New Roman" w:hAnsi="Times New Roman" w:cs="Times New Roman"/>
          <w:color w:val="1E2120"/>
          <w:sz w:val="27"/>
          <w:szCs w:val="27"/>
          <w:lang w:eastAsia="ru-RU"/>
        </w:rPr>
        <w:t xml:space="preserve"> учащихся в процессе образования;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способы обеспечения реализации и защиты </w:t>
      </w:r>
      <w:proofErr w:type="gramStart"/>
      <w:r w:rsidRPr="00A07B60">
        <w:rPr>
          <w:rFonts w:ascii="Times New Roman" w:eastAsia="Times New Roman" w:hAnsi="Times New Roman" w:cs="Times New Roman"/>
          <w:color w:val="1E2120"/>
          <w:sz w:val="27"/>
          <w:szCs w:val="27"/>
          <w:lang w:eastAsia="ru-RU"/>
        </w:rPr>
        <w:t>прав</w:t>
      </w:r>
      <w:proofErr w:type="gramEnd"/>
      <w:r w:rsidRPr="00A07B60">
        <w:rPr>
          <w:rFonts w:ascii="Times New Roman" w:eastAsia="Times New Roman" w:hAnsi="Times New Roman" w:cs="Times New Roman"/>
          <w:color w:val="1E2120"/>
          <w:sz w:val="27"/>
          <w:szCs w:val="27"/>
          <w:lang w:eastAsia="ru-RU"/>
        </w:rPr>
        <w:t xml:space="preserve"> обучающихся в процессе образования;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особенности формирования социальной компетентности у учащихся разного возраста;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основы социально-педагогической деятельности по социальной адаптации обучающихся, помощи им в освоении социальных ролей;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основы проектирования программ социально-педагогического сопровождения детей в процессе социализации;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подходы к планированию мероприятий по организации свободного времени обучающихся;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способы планирования социально и личностно значимой деятельности обучающихся с целью расширения их социокультурного опыта;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формы и методы социально-педагогической поддержки детей и молодежи в трудной жизненной ситуации;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основные направления профилактики социальных девиаций среди обучающихся;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формы и методы профилактической работы с детьми и семьями группы социального риска;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социально-педагогические условия обеспечения социальной реабилитации школьников, имевших проявления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способы обеспечения досуговой занятости детей;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теория и методика социально-педагогической работы с детьми по месту жительства;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нормативные правовые акты, определяющие меры ответственности педагогических работников за жизнь и здоровье обучающихся;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требования охраны труда, жизни и здоровья учащихся; санитарно-гигиенические требования к организации работы с детьми;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proofErr w:type="gramStart"/>
      <w:r w:rsidRPr="00A07B60">
        <w:rPr>
          <w:rFonts w:ascii="Times New Roman" w:eastAsia="Times New Roman" w:hAnsi="Times New Roman" w:cs="Times New Roman"/>
          <w:color w:val="1E2120"/>
          <w:sz w:val="27"/>
          <w:szCs w:val="27"/>
          <w:lang w:eastAsia="ru-RU"/>
        </w:rPr>
        <w:t>права и свободы</w:t>
      </w:r>
      <w:proofErr w:type="gramEnd"/>
      <w:r w:rsidRPr="00A07B60">
        <w:rPr>
          <w:rFonts w:ascii="Times New Roman" w:eastAsia="Times New Roman" w:hAnsi="Times New Roman" w:cs="Times New Roman"/>
          <w:color w:val="1E2120"/>
          <w:sz w:val="27"/>
          <w:szCs w:val="27"/>
          <w:lang w:eastAsia="ru-RU"/>
        </w:rPr>
        <w:t xml:space="preserve"> учащихся в области образования;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формы и методы консультирования педагогов, родителей (законных представителей) и обучающихся по вопросам реализации прав детей;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механизмы реализации социально-педагогической поддержки учащихся в освоении образовательных программ;</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особенности формирования социальной компетентности обучающихся разного возраста;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основные направления и виды деятельности школьников, обеспечивающие расширение у них актуального социокультурного опыта;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формы и методы организации социально и личностно значимой деятельности школьников разного возраста;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методы формирования воспитывающей атмосферы в общеобразовательном учреждении, обеспечения позитивного общения детей;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технологии педагогической поддержки обучающихся в проектировании индивидуального маршрута, ситуациях самоопределения;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технологии социально-педагогической поддержки детей в трудной жизненной ситуации и социально опасном положении;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формы и методы профилактики социальных девиаций, работы с детьми и семьями группы социального риска;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особенности детей, проявляющих </w:t>
      </w:r>
      <w:proofErr w:type="spellStart"/>
      <w:r w:rsidRPr="00A07B60">
        <w:rPr>
          <w:rFonts w:ascii="Times New Roman" w:eastAsia="Times New Roman" w:hAnsi="Times New Roman" w:cs="Times New Roman"/>
          <w:color w:val="1E2120"/>
          <w:sz w:val="27"/>
          <w:szCs w:val="27"/>
          <w:lang w:eastAsia="ru-RU"/>
        </w:rPr>
        <w:t>девиантное</w:t>
      </w:r>
      <w:proofErr w:type="spellEnd"/>
      <w:r w:rsidRPr="00A07B60">
        <w:rPr>
          <w:rFonts w:ascii="Times New Roman" w:eastAsia="Times New Roman" w:hAnsi="Times New Roman" w:cs="Times New Roman"/>
          <w:color w:val="1E2120"/>
          <w:sz w:val="27"/>
          <w:szCs w:val="27"/>
          <w:lang w:eastAsia="ru-RU"/>
        </w:rPr>
        <w:t xml:space="preserve"> поведение, имеющих различные формы зависимостей;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педагогические технологии социальной реабилитации школьников, имевших проявления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формы работы с детьми по месту жительства;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механизмы обеспечения досуговой занятости обучающихся, проведения культурно-просветительских мероприятий;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социально-педагогический потенциал различных институтов социализации, методы его изучения и условия эффективной реализации;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формы социального партнерства институтов социализации в целях позитивной социализации детей;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источники актуальной информации в области социально-педагогической поддержки школьников в процессе социализации;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подходы к методическому обеспечению программ социально-педагогической поддержки обучающихся в процессе социализации;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особенности современной семьи, семейного воспитания, работы с родителями, их консультирования;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социально-педагогические средства поддержки школьников в построении социальных отношений, социальной адаптации;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нормативно-правовые акты в области трудоустройства, патроната, обеспечения жильем, пособиями, оформления сберегательных вкладов, использования ценных бумаг детей из числа сирот и оставшихся без попечения родителей;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механизмы программно-методического обеспечения социального партнерства институтов социализации по вопросам социально-педагогической поддержки учащихся;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подходы к программно-методическому обеспечению социально-педагогической работы с детьми по месту жительства;</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средства профилактики социальных рисков,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методика социальной реабилитации школьников;</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основы образовательного менеджмента, управления воспитательным процессом, организационной культуры;</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формы и методы контроля реализации программ и мероприятий по социально-педагогической поддержке учеников школы;</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методы диагностики и анализа результатов реализации программ и мероприятий по социально-педагогической поддержке детей;</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приоритетные направления развития образовательной системы Российской Федерации;</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Правила внутреннего трудового распорядка, режим работы общеобразовательного учреждения;</w:t>
      </w:r>
    </w:p>
    <w:p w:rsidR="00A07B60" w:rsidRPr="00A07B60" w:rsidRDefault="00A07B60" w:rsidP="00A07B60">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правила по охране труда и пожарной безопасности.</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1.10. </w:t>
      </w:r>
      <w:ins w:id="3" w:author="Unknown">
        <w:r w:rsidRPr="00A07B60">
          <w:rPr>
            <w:rFonts w:ascii="Times New Roman" w:eastAsia="Times New Roman" w:hAnsi="Times New Roman" w:cs="Times New Roman"/>
            <w:color w:val="1E2120"/>
            <w:sz w:val="27"/>
            <w:szCs w:val="27"/>
            <w:u w:val="single"/>
            <w:bdr w:val="none" w:sz="0" w:space="0" w:color="auto" w:frame="1"/>
            <w:lang w:eastAsia="ru-RU"/>
          </w:rPr>
          <w:t>Социальный педагог должен уметь:</w:t>
        </w:r>
      </w:ins>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осуществлять отбор социально-педагогических методов изучения ситуаций жизнедеятельности обучающихся;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применять социально-педагогические методы изучения ситуаций жизнедеятельности учащихся для выявления их потребностей;</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определять необходимый перечень мер по социально-педагогической поддержке детей в процессе образования;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определять необходимый перечень мер по реализации и защите </w:t>
      </w:r>
      <w:proofErr w:type="gramStart"/>
      <w:r w:rsidRPr="00A07B60">
        <w:rPr>
          <w:rFonts w:ascii="Times New Roman" w:eastAsia="Times New Roman" w:hAnsi="Times New Roman" w:cs="Times New Roman"/>
          <w:color w:val="1E2120"/>
          <w:sz w:val="27"/>
          <w:szCs w:val="27"/>
          <w:lang w:eastAsia="ru-RU"/>
        </w:rPr>
        <w:t>прав</w:t>
      </w:r>
      <w:proofErr w:type="gramEnd"/>
      <w:r w:rsidRPr="00A07B60">
        <w:rPr>
          <w:rFonts w:ascii="Times New Roman" w:eastAsia="Times New Roman" w:hAnsi="Times New Roman" w:cs="Times New Roman"/>
          <w:color w:val="1E2120"/>
          <w:sz w:val="27"/>
          <w:szCs w:val="27"/>
          <w:lang w:eastAsia="ru-RU"/>
        </w:rPr>
        <w:t xml:space="preserve"> обучающихся в процессе образования;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разрабатывать программы формирования у детей социальной компетентности;</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разрабатывать мероприятия по социальной адаптации школьников к новой жизненной ситуации;</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проектировать и организовывать социально и личностно значимую деятельность учащихся с целью формирования и расширения у них социокультурного опыта;</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планировать и проводить работу с учениками, оказавшимися в трудной жизненной ситуации, с учетом специфики их социальных проблем;</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разрабатывать меры по социальной реабилитации школьников, имевших проявления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разрабатывать меры по обеспечению досуговой занятости детей в общеобразовательном учреждении и по месту жительства;</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проводить консультирование педагогов, родителей (законных представителей) и обучающихся по вопросам реализации </w:t>
      </w:r>
      <w:proofErr w:type="gramStart"/>
      <w:r w:rsidRPr="00A07B60">
        <w:rPr>
          <w:rFonts w:ascii="Times New Roman" w:eastAsia="Times New Roman" w:hAnsi="Times New Roman" w:cs="Times New Roman"/>
          <w:color w:val="1E2120"/>
          <w:sz w:val="27"/>
          <w:szCs w:val="27"/>
          <w:lang w:eastAsia="ru-RU"/>
        </w:rPr>
        <w:t>прав</w:t>
      </w:r>
      <w:proofErr w:type="gramEnd"/>
      <w:r w:rsidRPr="00A07B60">
        <w:rPr>
          <w:rFonts w:ascii="Times New Roman" w:eastAsia="Times New Roman" w:hAnsi="Times New Roman" w:cs="Times New Roman"/>
          <w:color w:val="1E2120"/>
          <w:sz w:val="27"/>
          <w:szCs w:val="27"/>
          <w:lang w:eastAsia="ru-RU"/>
        </w:rPr>
        <w:t xml:space="preserve"> обучающихся в процессе образования;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реализовывать меры по социально-педагогической поддержке обучающихся в освоении образовательных программ;</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проводить занятия и культурно-просветительские мероприятия по формированию у обучающихся социальной компетентности;</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оказывать консультативную помощь школьникам в принятии решений в ситуациях самоопределения;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планировать мероприятия и применять социально-педагогические технологии профилактики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 учащихся школы;</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организовывать индивидуальную профилактическую работу с обучающимися и семьями группы социального риска;</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координировать и согласовывать совместную деятельность с социальными институтами по обеспечению позитивной социализации обучающихся и их социально-педагогической поддержке;</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осуществлять поиск информационных ресурсов, методической литературы, инновационного опыта и их анализ;</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осуществлять отбор материалов, актуальных для реализуемых программ социально-педагогической поддержки детей;</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разрабатывать информационно-методические материалы для программ социально-педагогической поддержки учащихся, предназначенные для их участников - педагогов, родителей (законных представителей), обучающихся;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формировать информационно-методическую базу для консультирования родителей (законных представителей) по вопросам обеспечения позитивной социализации обучающихся;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оказывать школьникам организационно-педагогическую поддержку в построении социальных отношений, адаптации к новым жизненным ситуациям;</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реализовывать мероприятия по социально-педагогической поддержке обучающихся из числа сирот и оставшихся без попечения родителей;</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осуществлять организационно-методическое сопровождение мероприятий по профилактике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 обучающихся;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осуществлять организационно-методическое сопровождение программ и мероприятий по социальной реабилитации обучающихся;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проводить мероприятия по формированию безопасной информационной среды</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реализовывать организационные меры и методическое сопровождение совместной деятельности социальных институтов по социально-педагогической поддержке разных категорий обучающихся;</w:t>
      </w:r>
    </w:p>
    <w:p w:rsidR="00A07B60" w:rsidRPr="00A07B60" w:rsidRDefault="00A07B60" w:rsidP="00A07B60">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осуществлять контроль и анализ результатов реализации программ и мероприятий по социально-педагогической поддержке детей.</w:t>
      </w:r>
    </w:p>
    <w:p w:rsidR="00A07B60" w:rsidRPr="00A07B60"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1.11. Социальный педагог общеобразовательного учреждения должен пройти обучение и иметь навыки оказания первой помощи, знать порядок действий при возникновении пожара или иной чрезвычайной ситуации, эвакуации.</w:t>
      </w:r>
      <w:r w:rsidRPr="00A07B60">
        <w:rPr>
          <w:rFonts w:ascii="Times New Roman" w:eastAsia="Times New Roman" w:hAnsi="Times New Roman" w:cs="Times New Roman"/>
          <w:color w:val="1E2120"/>
          <w:sz w:val="27"/>
          <w:szCs w:val="27"/>
          <w:lang w:eastAsia="ru-RU"/>
        </w:rPr>
        <w:br/>
        <w:t xml:space="preserve">1.12.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w:t>
      </w:r>
      <w:r w:rsidRPr="00A07B60">
        <w:rPr>
          <w:rFonts w:ascii="Times New Roman" w:eastAsia="Times New Roman" w:hAnsi="Times New Roman" w:cs="Times New Roman"/>
          <w:color w:val="1E2120"/>
          <w:sz w:val="27"/>
          <w:szCs w:val="27"/>
          <w:lang w:eastAsia="ru-RU"/>
        </w:rPr>
        <w:lastRenderedPageBreak/>
        <w:t>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bookmarkStart w:id="4" w:name="_GoBack"/>
      <w:bookmarkEnd w:id="4"/>
      <w:r w:rsidRPr="00A07B60">
        <w:rPr>
          <w:rFonts w:ascii="Times New Roman" w:eastAsia="Times New Roman" w:hAnsi="Times New Roman" w:cs="Times New Roman"/>
          <w:b/>
          <w:bCs/>
          <w:color w:val="1E2120"/>
          <w:sz w:val="30"/>
          <w:szCs w:val="30"/>
          <w:lang w:eastAsia="ru-RU"/>
        </w:rPr>
        <w:t>2. Трудовые функции</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inherit" w:eastAsia="Times New Roman" w:hAnsi="inherit" w:cs="Times New Roman"/>
          <w:i/>
          <w:iCs/>
          <w:color w:val="1E2120"/>
          <w:sz w:val="27"/>
          <w:szCs w:val="27"/>
          <w:bdr w:val="none" w:sz="0" w:space="0" w:color="auto" w:frame="1"/>
          <w:lang w:eastAsia="ru-RU"/>
        </w:rPr>
        <w:t>Социальный педагог в школе оказывает социально-педагогическую поддержку учащихся в процессе социализации:</w:t>
      </w:r>
      <w:r w:rsidRPr="00A07B60">
        <w:rPr>
          <w:rFonts w:ascii="Times New Roman" w:eastAsia="Times New Roman" w:hAnsi="Times New Roman" w:cs="Times New Roman"/>
          <w:color w:val="1E2120"/>
          <w:sz w:val="27"/>
          <w:szCs w:val="27"/>
          <w:lang w:eastAsia="ru-RU"/>
        </w:rPr>
        <w:br/>
        <w:t>2.1. Планирование мер по социально-педагогической поддержке обучающихся в процессе социализации.</w:t>
      </w:r>
      <w:r w:rsidRPr="00A07B60">
        <w:rPr>
          <w:rFonts w:ascii="Times New Roman" w:eastAsia="Times New Roman" w:hAnsi="Times New Roman" w:cs="Times New Roman"/>
          <w:color w:val="1E2120"/>
          <w:sz w:val="27"/>
          <w:szCs w:val="27"/>
          <w:lang w:eastAsia="ru-RU"/>
        </w:rPr>
        <w:br/>
        <w:t>2.2. Организация социально-педагогической поддержки детей в процессе социализации.</w:t>
      </w:r>
      <w:r w:rsidRPr="00A07B60">
        <w:rPr>
          <w:rFonts w:ascii="Times New Roman" w:eastAsia="Times New Roman" w:hAnsi="Times New Roman" w:cs="Times New Roman"/>
          <w:color w:val="1E2120"/>
          <w:sz w:val="27"/>
          <w:szCs w:val="27"/>
          <w:lang w:eastAsia="ru-RU"/>
        </w:rPr>
        <w:br/>
        <w:t>2.3. Организационно-методическое обеспечение социально-педагогической поддержки школьников.</w:t>
      </w:r>
    </w:p>
    <w:p w:rsidR="00A07B60" w:rsidRPr="00A07B60" w:rsidRDefault="00A07B60"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07B60">
        <w:rPr>
          <w:rFonts w:ascii="Times New Roman" w:eastAsia="Times New Roman" w:hAnsi="Times New Roman" w:cs="Times New Roman"/>
          <w:b/>
          <w:bCs/>
          <w:color w:val="1E2120"/>
          <w:sz w:val="30"/>
          <w:szCs w:val="30"/>
          <w:lang w:eastAsia="ru-RU"/>
        </w:rPr>
        <w:t>3. Должностные обязанности социального педагога школы</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inherit" w:eastAsia="Times New Roman" w:hAnsi="inherit" w:cs="Times New Roman"/>
          <w:i/>
          <w:iCs/>
          <w:color w:val="1E2120"/>
          <w:sz w:val="27"/>
          <w:szCs w:val="27"/>
          <w:bdr w:val="none" w:sz="0" w:space="0" w:color="auto" w:frame="1"/>
          <w:lang w:eastAsia="ru-RU"/>
        </w:rPr>
        <w:t>Социальный педагог школы имеет следующие должностные обязанности:</w:t>
      </w:r>
      <w:r w:rsidRPr="00A07B60">
        <w:rPr>
          <w:rFonts w:ascii="Times New Roman" w:eastAsia="Times New Roman" w:hAnsi="Times New Roman" w:cs="Times New Roman"/>
          <w:color w:val="1E2120"/>
          <w:sz w:val="27"/>
          <w:szCs w:val="27"/>
          <w:lang w:eastAsia="ru-RU"/>
        </w:rPr>
        <w:br/>
        <w:t>3.1. </w:t>
      </w:r>
      <w:ins w:id="5" w:author="Unknown">
        <w:r w:rsidRPr="00A07B60">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планирования мер по социально-педагогической поддержке обучающихся в процессе социализации:</w:t>
        </w:r>
      </w:ins>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анализ ситуаций жизнедеятельности школьников;</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разработка мер по социально-педагогической поддержке детей в процессе образования;</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проектирование программ формирования у учащихся социальной компетентности, социокультурного опыта;</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разработка мер по социально-педагогическому сопровождению обучающихся в трудной жизненной ситуации;</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разработка мер по профилактике социальных девиаций среди детей;</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планирование совместной деятельности с институтами социализации в целях обеспечения позитивной социализации обучающихся;</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осуществление комплекса мероприятий, направленных на воспитание, образование, развитие и социальную защиту личности в образовательном учреждении и по месту жительства учащихся;</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изучение психолого-медико-педагогические особенностей личности учащихся и ее микросреды, а также условий жизни;</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выявление интересов и потребностей, трудностей и проблем, конфликтных ситуаций, а также негативных отклонений в поведении учащихся и своевременное оказание им социальной помощи и необходимой поддержки.</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выполнение прогнозов тенденций изменения ситуации в обществе и в образовании с целью внесения предложений по корректировке стратегии развития общеобразовательного учреждения;</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осуществление планирования и организации мероприятий по повышению профессиональной подготовки классных руководителей и воспитателей групп продленного дня в вопросах социальной адаптации учащихся;</w:t>
      </w:r>
    </w:p>
    <w:p w:rsidR="00A07B60" w:rsidRPr="00A07B60" w:rsidRDefault="00A07B60" w:rsidP="00A07B60">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определение задач, форм и методов социально-педагогической работы с учащимися, а также способов решения личных и социальных проблем учащихся, применяя для этого современные образовательные технологии, включая информационные, а также цифровые образовательные ресурсы.</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3.2. </w:t>
      </w:r>
      <w:ins w:id="6" w:author="Unknown">
        <w:r w:rsidRPr="00A07B60">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организации социально-педагогической поддержки обучающихся в процессе социализации:</w:t>
        </w:r>
      </w:ins>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организация социально-педагогической поддержки детей в процессе образования;</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реализация культурно-просветительских программ и мероприятий по формированию у учащихся социальной компетентности и позитивного социального опыта;</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организация социально-педагогической поддержки детей в трудной жизненной ситуации;</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профилактическая работа с детьми группы социального риска;</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организация социальной реабилитации школьников, имевших проявления </w:t>
      </w:r>
      <w:proofErr w:type="spellStart"/>
      <w:r w:rsidRPr="00A07B60">
        <w:rPr>
          <w:rFonts w:ascii="Times New Roman" w:eastAsia="Times New Roman" w:hAnsi="Times New Roman" w:cs="Times New Roman"/>
          <w:color w:val="1E2120"/>
          <w:sz w:val="27"/>
          <w:szCs w:val="27"/>
          <w:lang w:eastAsia="ru-RU"/>
        </w:rPr>
        <w:t>девиантного</w:t>
      </w:r>
      <w:proofErr w:type="spellEnd"/>
      <w:r w:rsidRPr="00A07B60">
        <w:rPr>
          <w:rFonts w:ascii="Times New Roman" w:eastAsia="Times New Roman" w:hAnsi="Times New Roman" w:cs="Times New Roman"/>
          <w:color w:val="1E2120"/>
          <w:sz w:val="27"/>
          <w:szCs w:val="27"/>
          <w:lang w:eastAsia="ru-RU"/>
        </w:rPr>
        <w:t xml:space="preserve"> поведения;</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обеспечение досуговой занятости учащихся школы;</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организация совместной деятельности с социальными институтами в целях позитивной социализации обучающихся;</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выступление в качестве посредника между личностью ребенка и общеобразовательным учреждением, семьей, социальной средой, специалистами различных социальных служб, ведомств и административных органов;</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проведение анализа личностных проблем школьников с целью оказания им своевременной социальной помощи и необходимой поддержки, а также перспективных возможностей общеобразовательного учреждения в области осуществления проектов адаптации учащихся в современной социальной среде;</w:t>
      </w:r>
    </w:p>
    <w:p w:rsidR="00A07B60" w:rsidRPr="00A07B60" w:rsidRDefault="00A07B60" w:rsidP="00A07B60">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осуществление координации совместной деятельности отдельных участников проектов и программ, направленных на социальную адаптацию учащихся, взаимодействия деятельности сотрудников общеобразовательного учреждения и привлекаемых представителей других организаций по вопросам социальной адаптации учащихся.</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3.3. </w:t>
      </w:r>
      <w:ins w:id="7" w:author="Unknown">
        <w:r w:rsidRPr="00A07B60">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организационно-методического обеспечения социально-педагогической поддержки обучающихся:</w:t>
        </w:r>
      </w:ins>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разработка нормативных документов, предназначенных для участников школьных проектов и программ, направленных на социальную адаптацию учащихся;</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разработка отдельных фрагментов программы развития общеобразовательного учреждения и других стратегических документов;</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разработка методических материалов для реализации программ и мероприятий по социально-педагогической поддержке обучающихся;</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разработка методических материалов для консультирования обучающихся по построению социальных отношений, адаптации к новым жизненным ситуациям;</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осуществление методического сопровождения деятельности педагогов по развитию у родителей (законных представителей) социально-педагогической компетентности;</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организационно-методическое сопровождение совместной деятельности с институтами социализации по социально-педагогической поддержке детей;</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организация и методическое обеспечение контроля результатов деятельности по социально-педагогической поддержке школьников;</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осуществление руководства деятельностью воспитателей групп продленного дня и классных руководителей по социальной адаптации учащихся, создания и установления гуманных, нравственно здоровых отношений в социальной среде;</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осуществление контроля реализации проектов и программ, направленных на социальную адаптацию учащихся, ресурсного обеспечения школьных проектов и программ, направленных на социальную адаптацию учащихся, выполнения принятых решений в области социальной адаптации, последующей социальной адаптации выпускников общеобразовательного учреждения;</w:t>
      </w:r>
    </w:p>
    <w:p w:rsidR="00A07B60" w:rsidRPr="00A07B60" w:rsidRDefault="00A07B60" w:rsidP="00A07B60">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проведение консультаций с родителями (законными представителями) учащихся, воспитателями групп продленного дня и классными руководителями по вопросам социальной адаптации учащихся, а также с лицами, привлеченными к сотрудничеству с общеобразовательным учреждением, по вопросам социальной адаптации учащихся.</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3.4. </w:t>
      </w:r>
      <w:ins w:id="8" w:author="Unknown">
        <w:r w:rsidRPr="00A07B60">
          <w:rPr>
            <w:rFonts w:ascii="Times New Roman" w:eastAsia="Times New Roman" w:hAnsi="Times New Roman" w:cs="Times New Roman"/>
            <w:color w:val="1E2120"/>
            <w:sz w:val="27"/>
            <w:szCs w:val="27"/>
            <w:u w:val="single"/>
            <w:bdr w:val="none" w:sz="0" w:space="0" w:color="auto" w:frame="1"/>
            <w:lang w:eastAsia="ru-RU"/>
          </w:rPr>
          <w:t>Социальный педагог школы принимает активное участие:</w:t>
        </w:r>
      </w:ins>
    </w:p>
    <w:p w:rsidR="00A07B60" w:rsidRPr="00A07B60"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организации самостоятельной деятельности учащихся, в том числе исследовательской;</w:t>
      </w:r>
    </w:p>
    <w:p w:rsidR="00A07B60" w:rsidRPr="00A07B60"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проведении работы по трудоустройству, патронажу, обеспечению жильем, пособиями, оформлению сберегательных вкладов, использованию ценных бумаг учащихся из числа сирот и детей, оставшихся без попечения родителей;</w:t>
      </w:r>
    </w:p>
    <w:p w:rsidR="00A07B60" w:rsidRPr="00A07B60"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работе педагогических и методических советов, а также в других формах методической работы;</w:t>
      </w:r>
    </w:p>
    <w:p w:rsidR="00A07B60" w:rsidRPr="00A07B60" w:rsidRDefault="00A07B60" w:rsidP="00A07B60">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подготовке и проведении родительских собраний, оздоровительных, воспитательных и других мероприятий, которые предусмотрены образовательной программой.</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3.5. </w:t>
      </w:r>
      <w:ins w:id="9" w:author="Unknown">
        <w:r w:rsidRPr="00A07B60">
          <w:rPr>
            <w:rFonts w:ascii="Times New Roman" w:eastAsia="Times New Roman" w:hAnsi="Times New Roman" w:cs="Times New Roman"/>
            <w:color w:val="1E2120"/>
            <w:sz w:val="27"/>
            <w:szCs w:val="27"/>
            <w:u w:val="single"/>
            <w:bdr w:val="none" w:sz="0" w:space="0" w:color="auto" w:frame="1"/>
            <w:lang w:eastAsia="ru-RU"/>
          </w:rPr>
          <w:t>Социальный педагог школы:</w:t>
        </w:r>
      </w:ins>
    </w:p>
    <w:p w:rsidR="00A07B60" w:rsidRPr="00A07B60"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использует в своей профессиональной деятельности информационно-коммуникационные технологий, в том числе текстовые редакторы и электронные таблицы;</w:t>
      </w:r>
    </w:p>
    <w:p w:rsidR="00A07B60" w:rsidRPr="00A07B60"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lastRenderedPageBreak/>
        <w:t>проводит обсуждения с учащимися актуальных событий современности;</w:t>
      </w:r>
    </w:p>
    <w:p w:rsidR="00A07B60" w:rsidRPr="00A07B60"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принимает меры по социальной защите и помощи, реализации прав и свобод каждого ребенка в школе;</w:t>
      </w:r>
    </w:p>
    <w:p w:rsidR="00A07B60" w:rsidRPr="00A07B60"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соблюдает инструкции по охране труда при выполнении работ, при работе с персональным компьютером и оргтехникой, требования пожарной безопасности;</w:t>
      </w:r>
    </w:p>
    <w:p w:rsidR="00A07B60" w:rsidRPr="00A07B60" w:rsidRDefault="00A07B60" w:rsidP="00A07B60">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организовывает и координирует совместную работу педагогов, родителей (или законных представителей) учащихся, специалистов социальных служб, семейных и молодежных служб занятости, благотворительных организаций и других лиц, направленную на оказание помощи учащимся, </w:t>
      </w:r>
      <w:ins w:id="10" w:author="Unknown">
        <w:r w:rsidRPr="00A07B60">
          <w:rPr>
            <w:rFonts w:ascii="Times New Roman" w:eastAsia="Times New Roman" w:hAnsi="Times New Roman" w:cs="Times New Roman"/>
            <w:color w:val="1E2120"/>
            <w:sz w:val="27"/>
            <w:szCs w:val="27"/>
            <w:u w:val="single"/>
            <w:bdr w:val="none" w:sz="0" w:space="0" w:color="auto" w:frame="1"/>
            <w:lang w:eastAsia="ru-RU"/>
          </w:rPr>
          <w:t>которые</w:t>
        </w:r>
      </w:ins>
      <w:r w:rsidRPr="00A07B60">
        <w:rPr>
          <w:rFonts w:ascii="Times New Roman" w:eastAsia="Times New Roman" w:hAnsi="Times New Roman" w:cs="Times New Roman"/>
          <w:color w:val="1E2120"/>
          <w:sz w:val="27"/>
          <w:szCs w:val="27"/>
          <w:lang w:eastAsia="ru-RU"/>
        </w:rPr>
        <w:t>:</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ins w:id="11" w:author="Unknown">
        <w:r w:rsidRPr="00A07B60">
          <w:rPr>
            <w:rFonts w:ascii="Times New Roman" w:eastAsia="Times New Roman" w:hAnsi="Times New Roman" w:cs="Times New Roman"/>
            <w:color w:val="1E2120"/>
            <w:sz w:val="27"/>
            <w:szCs w:val="27"/>
            <w:lang w:eastAsia="ru-RU"/>
          </w:rPr>
          <w:t>-</w:t>
        </w:r>
      </w:ins>
      <w:r w:rsidRPr="00A07B60">
        <w:rPr>
          <w:rFonts w:ascii="Times New Roman" w:eastAsia="Times New Roman" w:hAnsi="Times New Roman" w:cs="Times New Roman"/>
          <w:color w:val="1E2120"/>
          <w:sz w:val="27"/>
          <w:szCs w:val="27"/>
          <w:lang w:eastAsia="ru-RU"/>
        </w:rPr>
        <w:t xml:space="preserve"> нуждаются в опеке и попечительстве;</w:t>
      </w:r>
      <w:r w:rsidRPr="00A07B60">
        <w:rPr>
          <w:rFonts w:ascii="Times New Roman" w:eastAsia="Times New Roman" w:hAnsi="Times New Roman" w:cs="Times New Roman"/>
          <w:color w:val="1E2120"/>
          <w:sz w:val="27"/>
          <w:szCs w:val="27"/>
          <w:lang w:eastAsia="ru-RU"/>
        </w:rPr>
        <w:br/>
        <w:t>- имеют ограниченные физические возможности;</w:t>
      </w:r>
      <w:r w:rsidRPr="00A07B60">
        <w:rPr>
          <w:rFonts w:ascii="Times New Roman" w:eastAsia="Times New Roman" w:hAnsi="Times New Roman" w:cs="Times New Roman"/>
          <w:color w:val="1E2120"/>
          <w:sz w:val="27"/>
          <w:szCs w:val="27"/>
          <w:lang w:eastAsia="ru-RU"/>
        </w:rPr>
        <w:br/>
        <w:t xml:space="preserve">- обладают </w:t>
      </w:r>
      <w:proofErr w:type="spellStart"/>
      <w:r w:rsidRPr="00A07B60">
        <w:rPr>
          <w:rFonts w:ascii="Times New Roman" w:eastAsia="Times New Roman" w:hAnsi="Times New Roman" w:cs="Times New Roman"/>
          <w:color w:val="1E2120"/>
          <w:sz w:val="27"/>
          <w:szCs w:val="27"/>
          <w:lang w:eastAsia="ru-RU"/>
        </w:rPr>
        <w:t>девиантным</w:t>
      </w:r>
      <w:proofErr w:type="spellEnd"/>
      <w:r w:rsidRPr="00A07B60">
        <w:rPr>
          <w:rFonts w:ascii="Times New Roman" w:eastAsia="Times New Roman" w:hAnsi="Times New Roman" w:cs="Times New Roman"/>
          <w:color w:val="1E2120"/>
          <w:sz w:val="27"/>
          <w:szCs w:val="27"/>
          <w:lang w:eastAsia="ru-RU"/>
        </w:rPr>
        <w:t xml:space="preserve"> поведением;</w:t>
      </w:r>
      <w:r w:rsidRPr="00A07B60">
        <w:rPr>
          <w:rFonts w:ascii="Times New Roman" w:eastAsia="Times New Roman" w:hAnsi="Times New Roman" w:cs="Times New Roman"/>
          <w:color w:val="1E2120"/>
          <w:sz w:val="27"/>
          <w:szCs w:val="27"/>
          <w:lang w:eastAsia="ru-RU"/>
        </w:rPr>
        <w:br/>
        <w:t>- попали в неблагоприятные или экстремальные ситуации.</w:t>
      </w:r>
      <w:r w:rsidRPr="00A07B60">
        <w:rPr>
          <w:rFonts w:ascii="Times New Roman" w:eastAsia="Times New Roman" w:hAnsi="Times New Roman" w:cs="Times New Roman"/>
          <w:color w:val="1E2120"/>
          <w:sz w:val="27"/>
          <w:szCs w:val="27"/>
          <w:lang w:eastAsia="ru-RU"/>
        </w:rPr>
        <w:br/>
        <w:t>3.6. </w:t>
      </w:r>
      <w:ins w:id="12" w:author="Unknown">
        <w:r w:rsidRPr="00A07B60">
          <w:rPr>
            <w:rFonts w:ascii="Times New Roman" w:eastAsia="Times New Roman" w:hAnsi="Times New Roman" w:cs="Times New Roman"/>
            <w:color w:val="1E2120"/>
            <w:sz w:val="27"/>
            <w:szCs w:val="27"/>
            <w:u w:val="single"/>
            <w:bdr w:val="none" w:sz="0" w:space="0" w:color="auto" w:frame="1"/>
            <w:lang w:eastAsia="ru-RU"/>
          </w:rPr>
          <w:t>Социальный педагог в соответствии с ФГОС осуществляет психолого-педагогическое сопровождение участников образовательных отношений:</w:t>
        </w:r>
      </w:ins>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формирование и развитие психолого-педагогической компетентности;</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поддержка и сопровождение детско-родительских отношений;</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формирование ценности здоровья и безопасного образа жизни;</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создание условий для последующего профессионального самоопределения;</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сопровождение проектирования обучающимися планов продолжения образования и будущего профессионального самоопределения;</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формирование коммуникативных навыков в разновозрастной среде и среде сверстников;</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поддержка детских объединений, ученического самоуправления;</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социально-психологическая адаптация обучающихся к условиям школы с учетом специфики их возрастного психофизиологического развития, включая особенности адаптации к социальной среде;</w:t>
      </w:r>
    </w:p>
    <w:p w:rsidR="00A07B60" w:rsidRPr="00A07B60" w:rsidRDefault="00A07B60" w:rsidP="00A07B60">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профилактика формирования у обучающихся </w:t>
      </w:r>
      <w:proofErr w:type="spellStart"/>
      <w:r w:rsidRPr="00A07B60">
        <w:rPr>
          <w:rFonts w:ascii="Times New Roman" w:eastAsia="Times New Roman" w:hAnsi="Times New Roman" w:cs="Times New Roman"/>
          <w:color w:val="1E2120"/>
          <w:sz w:val="27"/>
          <w:szCs w:val="27"/>
          <w:lang w:eastAsia="ru-RU"/>
        </w:rPr>
        <w:t>девиантных</w:t>
      </w:r>
      <w:proofErr w:type="spellEnd"/>
      <w:r w:rsidRPr="00A07B60">
        <w:rPr>
          <w:rFonts w:ascii="Times New Roman" w:eastAsia="Times New Roman" w:hAnsi="Times New Roman" w:cs="Times New Roman"/>
          <w:color w:val="1E2120"/>
          <w:sz w:val="27"/>
          <w:szCs w:val="27"/>
          <w:lang w:eastAsia="ru-RU"/>
        </w:rPr>
        <w:t xml:space="preserve"> форм поведения, агрессии и повышенной тревожности.</w:t>
      </w:r>
    </w:p>
    <w:p w:rsidR="00A07B60" w:rsidRPr="00A07B60"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3.7. Социальный педагог включает обучающихся в процессы понимания и преобразования внешней социальной среды для приобретения опыта социальной деятельности, реализации социальных проектов и программ.</w:t>
      </w:r>
      <w:r w:rsidRPr="00A07B60">
        <w:rPr>
          <w:rFonts w:ascii="Times New Roman" w:eastAsia="Times New Roman" w:hAnsi="Times New Roman" w:cs="Times New Roman"/>
          <w:color w:val="1E2120"/>
          <w:sz w:val="27"/>
          <w:szCs w:val="27"/>
          <w:lang w:eastAsia="ru-RU"/>
        </w:rPr>
        <w:br/>
        <w:t>3.8. Социальный педагог строго соблюдает требования охраны труда, пожарной и антитеррористической безопасности, этику и культуру поведения.</w:t>
      </w:r>
      <w:r w:rsidRPr="00A07B60">
        <w:rPr>
          <w:rFonts w:ascii="Times New Roman" w:eastAsia="Times New Roman" w:hAnsi="Times New Roman" w:cs="Times New Roman"/>
          <w:color w:val="1E2120"/>
          <w:sz w:val="27"/>
          <w:szCs w:val="27"/>
          <w:lang w:eastAsia="ru-RU"/>
        </w:rPr>
        <w:br/>
        <w:t>3.9. Принимает участие в деятельности педагогических и методических советов, в совещаниях и родительских собраниях, воспитательных и других мероприятиях, установленных образовательной программой, в организации и проведении консультативной помощи родителям или лицам, их заменяющим.</w:t>
      </w:r>
      <w:r w:rsidRPr="00A07B60">
        <w:rPr>
          <w:rFonts w:ascii="Times New Roman" w:eastAsia="Times New Roman" w:hAnsi="Times New Roman" w:cs="Times New Roman"/>
          <w:color w:val="1E2120"/>
          <w:sz w:val="27"/>
          <w:szCs w:val="27"/>
          <w:lang w:eastAsia="ru-RU"/>
        </w:rPr>
        <w:br/>
        <w:t>3.10. Повышает профессиональную квалификацию, своевременно проходит периодические медицинские осмотры.</w:t>
      </w:r>
      <w:r w:rsidRPr="00A07B60">
        <w:rPr>
          <w:rFonts w:ascii="Times New Roman" w:eastAsia="Times New Roman" w:hAnsi="Times New Roman" w:cs="Times New Roman"/>
          <w:color w:val="1E2120"/>
          <w:sz w:val="27"/>
          <w:szCs w:val="27"/>
          <w:lang w:eastAsia="ru-RU"/>
        </w:rPr>
        <w:br/>
      </w:r>
      <w:r w:rsidRPr="00A07B60">
        <w:rPr>
          <w:rFonts w:ascii="Times New Roman" w:eastAsia="Times New Roman" w:hAnsi="Times New Roman" w:cs="Times New Roman"/>
          <w:color w:val="1E2120"/>
          <w:sz w:val="27"/>
          <w:szCs w:val="27"/>
          <w:lang w:eastAsia="ru-RU"/>
        </w:rPr>
        <w:lastRenderedPageBreak/>
        <w:t>3.11. Соблюдает этические нормы поведения в общеобразовательном учреждении, быту, общественных местах, соответствующие общественному положению педагога.</w:t>
      </w:r>
      <w:r w:rsidRPr="00A07B60">
        <w:rPr>
          <w:rFonts w:ascii="Times New Roman" w:eastAsia="Times New Roman" w:hAnsi="Times New Roman" w:cs="Times New Roman"/>
          <w:color w:val="1E2120"/>
          <w:sz w:val="27"/>
          <w:szCs w:val="27"/>
          <w:lang w:eastAsia="ru-RU"/>
        </w:rPr>
        <w:br/>
        <w:t>3.12. Соблюдает права и свободы школьников, содействует охране прав личности детей в соответствии с Конвенцией ООН о правах ребенка.</w:t>
      </w:r>
      <w:r w:rsidRPr="00A07B60">
        <w:rPr>
          <w:rFonts w:ascii="Times New Roman" w:eastAsia="Times New Roman" w:hAnsi="Times New Roman" w:cs="Times New Roman"/>
          <w:color w:val="1E2120"/>
          <w:sz w:val="27"/>
          <w:szCs w:val="27"/>
          <w:lang w:eastAsia="ru-RU"/>
        </w:rPr>
        <w:br/>
        <w:t>3.13. Обеспечивает сохранность подотчетного оборудования, организует и способствует пополнению кабинета социального педагога методическими материалами.</w:t>
      </w:r>
    </w:p>
    <w:p w:rsidR="00A07B60" w:rsidRPr="00A07B60" w:rsidRDefault="00A07B60"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07B60">
        <w:rPr>
          <w:rFonts w:ascii="Times New Roman" w:eastAsia="Times New Roman" w:hAnsi="Times New Roman" w:cs="Times New Roman"/>
          <w:b/>
          <w:bCs/>
          <w:color w:val="1E2120"/>
          <w:sz w:val="30"/>
          <w:szCs w:val="30"/>
          <w:lang w:eastAsia="ru-RU"/>
        </w:rPr>
        <w:t>4. Права</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inherit" w:eastAsia="Times New Roman" w:hAnsi="inherit" w:cs="Times New Roman"/>
          <w:i/>
          <w:iCs/>
          <w:color w:val="1E2120"/>
          <w:sz w:val="27"/>
          <w:szCs w:val="27"/>
          <w:bdr w:val="none" w:sz="0" w:space="0" w:color="auto" w:frame="1"/>
          <w:lang w:eastAsia="ru-RU"/>
        </w:rPr>
        <w:t>Социальный педагог школы имеет право в пределах своей компетенции:</w:t>
      </w:r>
      <w:r w:rsidRPr="00A07B60">
        <w:rPr>
          <w:rFonts w:ascii="Times New Roman" w:eastAsia="Times New Roman" w:hAnsi="Times New Roman" w:cs="Times New Roman"/>
          <w:color w:val="1E2120"/>
          <w:sz w:val="27"/>
          <w:szCs w:val="27"/>
          <w:lang w:eastAsia="ru-RU"/>
        </w:rPr>
        <w:br/>
        <w:t>4.1. </w:t>
      </w:r>
      <w:ins w:id="13" w:author="Unknown">
        <w:r w:rsidRPr="00A07B60">
          <w:rPr>
            <w:rFonts w:ascii="Times New Roman" w:eastAsia="Times New Roman" w:hAnsi="Times New Roman" w:cs="Times New Roman"/>
            <w:color w:val="1E2120"/>
            <w:sz w:val="27"/>
            <w:szCs w:val="27"/>
            <w:u w:val="single"/>
            <w:bdr w:val="none" w:sz="0" w:space="0" w:color="auto" w:frame="1"/>
            <w:lang w:eastAsia="ru-RU"/>
          </w:rPr>
          <w:t>Принимать участие:</w:t>
        </w:r>
      </w:ins>
    </w:p>
    <w:p w:rsidR="00A07B60" w:rsidRPr="00A07B60"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разработке социальной политики и стратегии развития общеобразовательного учреждения, а также в создании соответствующих стратегических документов;</w:t>
      </w:r>
    </w:p>
    <w:p w:rsidR="00A07B60" w:rsidRPr="00A07B60"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разработке любых управленческих решений, которые касаются вопросов социальной адаптации школьников;</w:t>
      </w:r>
    </w:p>
    <w:p w:rsidR="00A07B60" w:rsidRPr="00A07B60"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разработке положений о подразделениях, которые занимаются работой по социальной адаптации учащихся, их компетенции, обязанностях, полномочиях, ответственности;</w:t>
      </w:r>
    </w:p>
    <w:p w:rsidR="00A07B60" w:rsidRPr="00A07B60" w:rsidRDefault="00A07B60" w:rsidP="00A07B60">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ведении переговоров с партнерами образовательного учреждения по проектам и программам, направленным на социальную адаптацию детей.</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4.2. </w:t>
      </w:r>
      <w:ins w:id="14" w:author="Unknown">
        <w:r w:rsidRPr="00A07B60">
          <w:rPr>
            <w:rFonts w:ascii="Times New Roman" w:eastAsia="Times New Roman" w:hAnsi="Times New Roman" w:cs="Times New Roman"/>
            <w:color w:val="1E2120"/>
            <w:sz w:val="27"/>
            <w:szCs w:val="27"/>
            <w:u w:val="single"/>
            <w:bdr w:val="none" w:sz="0" w:space="0" w:color="auto" w:frame="1"/>
            <w:lang w:eastAsia="ru-RU"/>
          </w:rPr>
          <w:t>Вносить свои предложения:</w:t>
        </w:r>
      </w:ins>
    </w:p>
    <w:p w:rsidR="00A07B60" w:rsidRPr="00A07B60" w:rsidRDefault="00A07B60" w:rsidP="00A07B60">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 создании и ликвидации временных коллективов, групп и объединений, занимающихся проектами и программами, направленными на социальную адаптацию учащихся;</w:t>
      </w:r>
    </w:p>
    <w:p w:rsidR="00A07B60" w:rsidRPr="00A07B60" w:rsidRDefault="00A07B60" w:rsidP="00A07B60">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о начале, прекращении или приостановлении конкретных проектов и программ, направленных на социальную адаптацию школьников.</w:t>
      </w:r>
    </w:p>
    <w:p w:rsidR="00A07B60" w:rsidRPr="00A07B60"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4.3. Устанавливать от имени общеобразовательного учреждения деловые контакты с физическими лицами и юридическими организациями, которые могут способствовать социальной адаптации детей.</w:t>
      </w:r>
      <w:r w:rsidRPr="00A07B60">
        <w:rPr>
          <w:rFonts w:ascii="Times New Roman" w:eastAsia="Times New Roman" w:hAnsi="Times New Roman" w:cs="Times New Roman"/>
          <w:color w:val="1E2120"/>
          <w:sz w:val="27"/>
          <w:szCs w:val="27"/>
          <w:lang w:eastAsia="ru-RU"/>
        </w:rPr>
        <w:br/>
        <w:t>4.4. Запрашивать для контроля и внесения изменений рабочую документацию классных руководителей и воспитателей групп продленного дня по вопросам социальной адаптации учащихся.</w:t>
      </w:r>
      <w:r w:rsidRPr="00A07B60">
        <w:rPr>
          <w:rFonts w:ascii="Times New Roman" w:eastAsia="Times New Roman" w:hAnsi="Times New Roman" w:cs="Times New Roman"/>
          <w:color w:val="1E2120"/>
          <w:sz w:val="27"/>
          <w:szCs w:val="27"/>
          <w:lang w:eastAsia="ru-RU"/>
        </w:rPr>
        <w:br/>
        <w:t>4.5. Контролировать и оценивать ход и результаты проектов и программ, направленных на социальную адаптацию обучающихся, налагать запрет на некоторые из них, способные привести к ухудшению здоровья учащихся, нарушению техники безопасности, которые не предусматривают профилактики, компенсации и преодоления возможных негативных последствий.</w:t>
      </w:r>
      <w:r w:rsidRPr="00A07B60">
        <w:rPr>
          <w:rFonts w:ascii="Times New Roman" w:eastAsia="Times New Roman" w:hAnsi="Times New Roman" w:cs="Times New Roman"/>
          <w:color w:val="1E2120"/>
          <w:sz w:val="27"/>
          <w:szCs w:val="27"/>
          <w:lang w:eastAsia="ru-RU"/>
        </w:rPr>
        <w:br/>
        <w:t xml:space="preserve">4.6. Требовать от участников учебно-воспитательных отношений выполнения норм и требований профессиональной этики, соблюдения принятых школьным сообществом планов и программ (носящих обязательный характер), </w:t>
      </w:r>
      <w:r w:rsidRPr="00A07B60">
        <w:rPr>
          <w:rFonts w:ascii="Times New Roman" w:eastAsia="Times New Roman" w:hAnsi="Times New Roman" w:cs="Times New Roman"/>
          <w:color w:val="1E2120"/>
          <w:sz w:val="27"/>
          <w:szCs w:val="27"/>
          <w:lang w:eastAsia="ru-RU"/>
        </w:rPr>
        <w:lastRenderedPageBreak/>
        <w:t>направленных на социальную адаптацию школьников.</w:t>
      </w:r>
      <w:r w:rsidRPr="00A07B60">
        <w:rPr>
          <w:rFonts w:ascii="Times New Roman" w:eastAsia="Times New Roman" w:hAnsi="Times New Roman" w:cs="Times New Roman"/>
          <w:color w:val="1E2120"/>
          <w:sz w:val="27"/>
          <w:szCs w:val="27"/>
          <w:lang w:eastAsia="ru-RU"/>
        </w:rPr>
        <w:br/>
        <w:t>4.7. Отдавать распоряжения классным руководителям, воспитателям групп продленного дня, психологу, классным воспитателям, обслуживающему персоналу, касающиеся вопросов социального характера.</w:t>
      </w:r>
      <w:r w:rsidRPr="00A07B60">
        <w:rPr>
          <w:rFonts w:ascii="Times New Roman" w:eastAsia="Times New Roman" w:hAnsi="Times New Roman" w:cs="Times New Roman"/>
          <w:color w:val="1E2120"/>
          <w:sz w:val="27"/>
          <w:szCs w:val="27"/>
          <w:lang w:eastAsia="ru-RU"/>
        </w:rPr>
        <w:br/>
        <w:t>4.8. Привлекать к дисциплинарной ответственности учащихся за проступки, которые приводят к дезорганизации учебно-воспитательной деятельности, в порядке, установленном правилами о поощрениях и взысканиях в общеобразовательном учреждении.</w:t>
      </w:r>
      <w:r w:rsidRPr="00A07B60">
        <w:rPr>
          <w:rFonts w:ascii="Times New Roman" w:eastAsia="Times New Roman" w:hAnsi="Times New Roman" w:cs="Times New Roman"/>
          <w:color w:val="1E2120"/>
          <w:sz w:val="27"/>
          <w:szCs w:val="27"/>
          <w:lang w:eastAsia="ru-RU"/>
        </w:rPr>
        <w:b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A07B60">
        <w:rPr>
          <w:rFonts w:ascii="Times New Roman" w:eastAsia="Times New Roman" w:hAnsi="Times New Roman" w:cs="Times New Roman"/>
          <w:color w:val="1E2120"/>
          <w:sz w:val="27"/>
          <w:szCs w:val="27"/>
          <w:lang w:eastAsia="ru-RU"/>
        </w:rPr>
        <w:br/>
        <w:t>4.10. Защищать свою профессиональную честь и достоинство.</w:t>
      </w:r>
      <w:r w:rsidRPr="00A07B60">
        <w:rPr>
          <w:rFonts w:ascii="Times New Roman" w:eastAsia="Times New Roman" w:hAnsi="Times New Roman" w:cs="Times New Roman"/>
          <w:color w:val="1E2120"/>
          <w:sz w:val="27"/>
          <w:szCs w:val="27"/>
          <w:lang w:eastAsia="ru-RU"/>
        </w:rPr>
        <w:br/>
        <w:t>4.11. Знакомиться с жалобами и другими документами, содержащими оценку его работы, давать по ним объяснения.</w:t>
      </w:r>
      <w:r w:rsidRPr="00A07B60">
        <w:rPr>
          <w:rFonts w:ascii="Times New Roman" w:eastAsia="Times New Roman" w:hAnsi="Times New Roman" w:cs="Times New Roman"/>
          <w:color w:val="1E2120"/>
          <w:sz w:val="27"/>
          <w:szCs w:val="27"/>
          <w:lang w:eastAsia="ru-RU"/>
        </w:rPr>
        <w:br/>
        <w:t>4.12. Проходить ежегодный бесплатный медицинский осмотр.</w:t>
      </w:r>
      <w:r w:rsidRPr="00A07B60">
        <w:rPr>
          <w:rFonts w:ascii="Times New Roman" w:eastAsia="Times New Roman" w:hAnsi="Times New Roman" w:cs="Times New Roman"/>
          <w:color w:val="1E2120"/>
          <w:sz w:val="27"/>
          <w:szCs w:val="27"/>
          <w:lang w:eastAsia="ru-RU"/>
        </w:rPr>
        <w:br/>
        <w:t>4.13. Соблюдать этические нормы поведения в общеобразовательном учреждении, в быту, в общественных местах, соответствующие общественному положению педагога.</w:t>
      </w:r>
    </w:p>
    <w:p w:rsidR="00A07B60" w:rsidRPr="00A07B60" w:rsidRDefault="00A07B60"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07B60">
        <w:rPr>
          <w:rFonts w:ascii="Times New Roman" w:eastAsia="Times New Roman" w:hAnsi="Times New Roman" w:cs="Times New Roman"/>
          <w:b/>
          <w:bCs/>
          <w:color w:val="1E2120"/>
          <w:sz w:val="30"/>
          <w:szCs w:val="30"/>
          <w:lang w:eastAsia="ru-RU"/>
        </w:rPr>
        <w:t>5. Ответственность</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5.1. </w:t>
      </w:r>
      <w:ins w:id="15" w:author="Unknown">
        <w:r w:rsidRPr="00A07B60">
          <w:rPr>
            <w:rFonts w:ascii="Times New Roman" w:eastAsia="Times New Roman" w:hAnsi="Times New Roman" w:cs="Times New Roman"/>
            <w:color w:val="1E2120"/>
            <w:sz w:val="27"/>
            <w:szCs w:val="27"/>
            <w:u w:val="single"/>
            <w:bdr w:val="none" w:sz="0" w:space="0" w:color="auto" w:frame="1"/>
            <w:lang w:eastAsia="ru-RU"/>
          </w:rPr>
          <w:t>Социальный педагог общеобразовательного учреждения несет дисциплинарную ответственность</w:t>
        </w:r>
      </w:ins>
    </w:p>
    <w:p w:rsidR="00A07B60" w:rsidRPr="00A07B60"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в порядке, установленном трудовым законодательством Российской Федерации, за неисполнение или ненадлежащее исполнение без уважительных причин:</w:t>
      </w:r>
    </w:p>
    <w:p w:rsidR="00A07B60" w:rsidRPr="00A07B60"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Устава и Правил внутреннего трудового порядка общеобразовательного учреждения;</w:t>
      </w:r>
    </w:p>
    <w:p w:rsidR="00A07B60" w:rsidRPr="00A07B60"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законных распоряжений директора школы и других локальных нормативных актов;</w:t>
      </w:r>
    </w:p>
    <w:p w:rsidR="00A07B60" w:rsidRPr="00A07B60" w:rsidRDefault="00A07B60" w:rsidP="00A07B60">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своей должностной инструкции социального педагога школы, в том числе за неиспользование предоставленных данной должностной инструкцией прав.</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За грубое нарушение трудовых обязанностей в качестве дисциплинарного наказания может быть применено увольнение.</w:t>
      </w:r>
      <w:r w:rsidRPr="00A07B60">
        <w:rPr>
          <w:rFonts w:ascii="Times New Roman" w:eastAsia="Times New Roman" w:hAnsi="Times New Roman" w:cs="Times New Roman"/>
          <w:color w:val="1E2120"/>
          <w:sz w:val="27"/>
          <w:szCs w:val="27"/>
          <w:lang w:eastAsia="ru-RU"/>
        </w:rPr>
        <w:br/>
        <w:t xml:space="preserve">5.2. За применение, в том числе однократное, таких методов воспитания, которые связанны с физическим и (или) психическим насилием над личностью учащегося, социальный педагог общеобразовательного учреждения должен быть освобожден от занимаемой должности в соответствии с трудовым законодательством Российской Федерации. Увольнение за данный проступок не </w:t>
      </w:r>
      <w:r w:rsidRPr="00A07B60">
        <w:rPr>
          <w:rFonts w:ascii="Times New Roman" w:eastAsia="Times New Roman" w:hAnsi="Times New Roman" w:cs="Times New Roman"/>
          <w:color w:val="1E2120"/>
          <w:sz w:val="27"/>
          <w:szCs w:val="27"/>
          <w:lang w:eastAsia="ru-RU"/>
        </w:rPr>
        <w:lastRenderedPageBreak/>
        <w:t>является мерой дисциплинарной ответственности.</w:t>
      </w:r>
      <w:r w:rsidRPr="00A07B60">
        <w:rPr>
          <w:rFonts w:ascii="Times New Roman" w:eastAsia="Times New Roman" w:hAnsi="Times New Roman" w:cs="Times New Roman"/>
          <w:color w:val="1E2120"/>
          <w:sz w:val="27"/>
          <w:szCs w:val="27"/>
          <w:lang w:eastAsia="ru-RU"/>
        </w:rPr>
        <w:br/>
        <w:t>5.3. </w:t>
      </w:r>
      <w:ins w:id="16" w:author="Unknown">
        <w:r w:rsidRPr="00A07B60">
          <w:rPr>
            <w:rFonts w:ascii="Times New Roman" w:eastAsia="Times New Roman" w:hAnsi="Times New Roman" w:cs="Times New Roman"/>
            <w:color w:val="1E2120"/>
            <w:sz w:val="27"/>
            <w:szCs w:val="27"/>
            <w:u w:val="single"/>
            <w:bdr w:val="none" w:sz="0" w:space="0" w:color="auto" w:frame="1"/>
            <w:lang w:eastAsia="ru-RU"/>
          </w:rPr>
          <w:t>В порядке, установленном законодательством Российской Федерации, социальный педагог общеобразовательного учреждения несет ответственность:</w:t>
        </w:r>
      </w:ins>
    </w:p>
    <w:p w:rsidR="00A07B60" w:rsidRPr="00A07B60"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за безопасное проведение образовательной и воспитательной деятельности в школе;</w:t>
      </w:r>
    </w:p>
    <w:p w:rsidR="00A07B60" w:rsidRPr="00A07B60"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xml:space="preserve">за </w:t>
      </w:r>
      <w:proofErr w:type="gramStart"/>
      <w:r w:rsidRPr="00A07B60">
        <w:rPr>
          <w:rFonts w:ascii="Times New Roman" w:eastAsia="Times New Roman" w:hAnsi="Times New Roman" w:cs="Times New Roman"/>
          <w:color w:val="1E2120"/>
          <w:sz w:val="27"/>
          <w:szCs w:val="27"/>
          <w:lang w:eastAsia="ru-RU"/>
        </w:rPr>
        <w:t>не принятие</w:t>
      </w:r>
      <w:proofErr w:type="gramEnd"/>
      <w:r w:rsidRPr="00A07B60">
        <w:rPr>
          <w:rFonts w:ascii="Times New Roman" w:eastAsia="Times New Roman" w:hAnsi="Times New Roman" w:cs="Times New Roman"/>
          <w:color w:val="1E2120"/>
          <w:sz w:val="27"/>
          <w:szCs w:val="27"/>
          <w:lang w:eastAsia="ru-RU"/>
        </w:rPr>
        <w:t xml:space="preserve"> мер по оказанию первой неотложной доврачебной помощи пострадавшим, оперативное оповещение руководства о несчастном случае;</w:t>
      </w:r>
    </w:p>
    <w:p w:rsidR="00A07B60" w:rsidRPr="00A07B60"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за не проведение инструктажа учащихся по охране труда на учебных занятиях, воспитательных мероприятиях с обязательной его регистрацией в классном журнале или журнале инструктажа учащихся по охране труда.</w:t>
      </w:r>
    </w:p>
    <w:p w:rsidR="00A07B60" w:rsidRPr="00A07B60"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за нарушение правил противопожарной безопасности, охраны труда, санитарно-гигиенических правил;</w:t>
      </w:r>
    </w:p>
    <w:p w:rsidR="00A07B60" w:rsidRPr="00A07B60" w:rsidRDefault="00A07B60" w:rsidP="00A07B60">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за жизнь и здоровье школьников во время организации экскурсионных поездок и мероприятий.</w:t>
      </w:r>
    </w:p>
    <w:p w:rsidR="00A07B60" w:rsidRPr="00A07B60"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5.4. За умышленное причинение общеобразовательному учреждению или участникам образовательной деятельности ущерба в связи с исполнением (неисполнением) своих должностных обязанностей социальный педагог школы несет материальную ответственность в порядке, установленном трудовым и гражданским законодательством Российской Федерации.</w:t>
      </w:r>
    </w:p>
    <w:p w:rsidR="00A07B60" w:rsidRPr="00A07B60" w:rsidRDefault="00A07B60"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07B60">
        <w:rPr>
          <w:rFonts w:ascii="Times New Roman" w:eastAsia="Times New Roman" w:hAnsi="Times New Roman" w:cs="Times New Roman"/>
          <w:b/>
          <w:bCs/>
          <w:color w:val="1E2120"/>
          <w:sz w:val="30"/>
          <w:szCs w:val="30"/>
          <w:lang w:eastAsia="ru-RU"/>
        </w:rPr>
        <w:t>6. Взаимоотношения. Связи по должности</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inherit" w:eastAsia="Times New Roman" w:hAnsi="inherit" w:cs="Times New Roman"/>
          <w:i/>
          <w:iCs/>
          <w:color w:val="1E2120"/>
          <w:sz w:val="27"/>
          <w:szCs w:val="27"/>
          <w:bdr w:val="none" w:sz="0" w:space="0" w:color="auto" w:frame="1"/>
          <w:lang w:eastAsia="ru-RU"/>
        </w:rPr>
        <w:t>Социальный педагог школы должен:</w:t>
      </w:r>
      <w:r w:rsidRPr="00A07B60">
        <w:rPr>
          <w:rFonts w:ascii="Times New Roman" w:eastAsia="Times New Roman" w:hAnsi="Times New Roman" w:cs="Times New Roman"/>
          <w:color w:val="1E2120"/>
          <w:sz w:val="27"/>
          <w:szCs w:val="27"/>
          <w:lang w:eastAsia="ru-RU"/>
        </w:rPr>
        <w:br/>
        <w:t>6.1. Работать в режиме ненормированного рабочего дня по графику, составленному исходя из 36-часовой рабочей недели и утвержденному директором общеобразовательного учреждения.</w:t>
      </w:r>
      <w:r w:rsidRPr="00A07B60">
        <w:rPr>
          <w:rFonts w:ascii="Times New Roman" w:eastAsia="Times New Roman" w:hAnsi="Times New Roman" w:cs="Times New Roman"/>
          <w:color w:val="1E2120"/>
          <w:sz w:val="27"/>
          <w:szCs w:val="27"/>
          <w:lang w:eastAsia="ru-RU"/>
        </w:rPr>
        <w:br/>
        <w:t>6.2. Планировать свою работу на каждый учебный год и каждую учебную четверть под руководством заместителя директора по воспитательной работе. План работы должен быть утвержден директором общеобразовательного учреждения не позднее пяти дней с начала планируемого периода.</w:t>
      </w:r>
      <w:r w:rsidRPr="00A07B60">
        <w:rPr>
          <w:rFonts w:ascii="Times New Roman" w:eastAsia="Times New Roman" w:hAnsi="Times New Roman" w:cs="Times New Roman"/>
          <w:color w:val="1E2120"/>
          <w:sz w:val="27"/>
          <w:szCs w:val="27"/>
          <w:lang w:eastAsia="ru-RU"/>
        </w:rPr>
        <w:br/>
        <w:t>6.3. Предоставлять заместителю директора по воспитательной работе письменный отчет о своей деятельности в течение 10 дней после завершения каждого учебного периода.</w:t>
      </w:r>
      <w:r w:rsidRPr="00A07B60">
        <w:rPr>
          <w:rFonts w:ascii="Times New Roman" w:eastAsia="Times New Roman" w:hAnsi="Times New Roman" w:cs="Times New Roman"/>
          <w:color w:val="1E2120"/>
          <w:sz w:val="27"/>
          <w:szCs w:val="27"/>
          <w:lang w:eastAsia="ru-RU"/>
        </w:rPr>
        <w:br/>
        <w:t>6.4. Получать от директора общеобразовательного учреждения и заместителя директора по воспитательной работе информацию нормативно-правового характера, знакомится под расписку с соответствующими документами.</w:t>
      </w:r>
      <w:r w:rsidRPr="00A07B60">
        <w:rPr>
          <w:rFonts w:ascii="Times New Roman" w:eastAsia="Times New Roman" w:hAnsi="Times New Roman" w:cs="Times New Roman"/>
          <w:color w:val="1E2120"/>
          <w:sz w:val="27"/>
          <w:szCs w:val="27"/>
          <w:lang w:eastAsia="ru-RU"/>
        </w:rPr>
        <w:br/>
        <w:t>6.5. Систематически совершать обмен информацией по вопросам, входящим в свою компетенцию, с педагогическими сотрудниками и заместителями директора общеобразовательной организации.</w:t>
      </w:r>
      <w:r w:rsidRPr="00A07B60">
        <w:rPr>
          <w:rFonts w:ascii="Times New Roman" w:eastAsia="Times New Roman" w:hAnsi="Times New Roman" w:cs="Times New Roman"/>
          <w:color w:val="1E2120"/>
          <w:sz w:val="27"/>
          <w:szCs w:val="27"/>
          <w:lang w:eastAsia="ru-RU"/>
        </w:rPr>
        <w:br/>
        <w:t xml:space="preserve">6.6.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w:t>
      </w:r>
      <w:r w:rsidRPr="00A07B60">
        <w:rPr>
          <w:rFonts w:ascii="Times New Roman" w:eastAsia="Times New Roman" w:hAnsi="Times New Roman" w:cs="Times New Roman"/>
          <w:color w:val="1E2120"/>
          <w:sz w:val="27"/>
          <w:szCs w:val="27"/>
          <w:lang w:eastAsia="ru-RU"/>
        </w:rPr>
        <w:lastRenderedPageBreak/>
        <w:t>водоснабжения, водоотведения, которые создают угрозу возникновения и распространения инфекционных заболеваний и отравлений.</w:t>
      </w:r>
      <w:r w:rsidRPr="00A07B60">
        <w:rPr>
          <w:rFonts w:ascii="Times New Roman" w:eastAsia="Times New Roman" w:hAnsi="Times New Roman" w:cs="Times New Roman"/>
          <w:color w:val="1E2120"/>
          <w:sz w:val="27"/>
          <w:szCs w:val="27"/>
          <w:lang w:eastAsia="ru-RU"/>
        </w:rPr>
        <w:br/>
        <w:t>6.7. Своевременно информировать администрацию школы о возникших затруднениях в процессе осуществления проектов и программ, направленных на социальную адаптацию учащихся.</w:t>
      </w:r>
    </w:p>
    <w:p w:rsidR="00A07B60" w:rsidRPr="00A07B60" w:rsidRDefault="00A07B60" w:rsidP="00A07B60">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A07B60">
        <w:rPr>
          <w:rFonts w:ascii="Times New Roman" w:eastAsia="Times New Roman" w:hAnsi="Times New Roman" w:cs="Times New Roman"/>
          <w:b/>
          <w:bCs/>
          <w:color w:val="1E2120"/>
          <w:sz w:val="30"/>
          <w:szCs w:val="30"/>
          <w:lang w:eastAsia="ru-RU"/>
        </w:rPr>
        <w:t>7. Заключительные положения</w:t>
      </w:r>
    </w:p>
    <w:p w:rsidR="00A07B60" w:rsidRPr="00A07B60" w:rsidRDefault="00A07B60" w:rsidP="00A07B60">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7.1. Ознакомление работника школы с настоящей должностной инструкцией социального педагога осуществляется при приеме на работу (до подписания трудового договора).</w:t>
      </w:r>
      <w:r w:rsidRPr="00A07B60">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A07B60">
        <w:rPr>
          <w:rFonts w:ascii="Times New Roman" w:eastAsia="Times New Roman" w:hAnsi="Times New Roman" w:cs="Times New Roman"/>
          <w:color w:val="1E2120"/>
          <w:sz w:val="27"/>
          <w:szCs w:val="27"/>
          <w:lang w:eastAsia="ru-RU"/>
        </w:rPr>
        <w:b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inherit" w:eastAsia="Times New Roman" w:hAnsi="inherit" w:cs="Times New Roman"/>
          <w:i/>
          <w:iCs/>
          <w:color w:val="1E2120"/>
          <w:sz w:val="27"/>
          <w:szCs w:val="27"/>
          <w:bdr w:val="none" w:sz="0" w:space="0" w:color="auto" w:frame="1"/>
          <w:lang w:eastAsia="ru-RU"/>
        </w:rPr>
        <w:t>Должностную инструкцию разработал:</w:t>
      </w:r>
      <w:r w:rsidRPr="00A07B60">
        <w:rPr>
          <w:rFonts w:ascii="Times New Roman" w:eastAsia="Times New Roman" w:hAnsi="Times New Roman" w:cs="Times New Roman"/>
          <w:color w:val="1E2120"/>
          <w:sz w:val="27"/>
          <w:szCs w:val="27"/>
          <w:lang w:eastAsia="ru-RU"/>
        </w:rPr>
        <w:t> _____________ /_______________________/</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A07B60">
        <w:rPr>
          <w:rFonts w:ascii="Times New Roman" w:eastAsia="Times New Roman" w:hAnsi="Times New Roman" w:cs="Times New Roman"/>
          <w:color w:val="1E2120"/>
          <w:sz w:val="27"/>
          <w:szCs w:val="27"/>
          <w:lang w:eastAsia="ru-RU"/>
        </w:rPr>
        <w:br/>
        <w:t>«___»__________202__г. _____________ /_______________________/</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A07B60">
        <w:rPr>
          <w:rFonts w:ascii="Times New Roman" w:eastAsia="Times New Roman" w:hAnsi="Times New Roman" w:cs="Times New Roman"/>
          <w:color w:val="1E2120"/>
          <w:sz w:val="27"/>
          <w:szCs w:val="27"/>
          <w:lang w:eastAsia="ru-RU"/>
        </w:rPr>
        <w:t> </w:t>
      </w: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A07B60" w:rsidRPr="00A07B60" w:rsidRDefault="00A07B60" w:rsidP="00A07B60">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C56F9F" w:rsidRDefault="00C56F9F"/>
    <w:sectPr w:rsidR="00C56F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920A6"/>
    <w:multiLevelType w:val="multilevel"/>
    <w:tmpl w:val="6B8A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FD6706"/>
    <w:multiLevelType w:val="multilevel"/>
    <w:tmpl w:val="4564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CE3106"/>
    <w:multiLevelType w:val="multilevel"/>
    <w:tmpl w:val="C1102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026DF6"/>
    <w:multiLevelType w:val="multilevel"/>
    <w:tmpl w:val="8076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3D7782"/>
    <w:multiLevelType w:val="multilevel"/>
    <w:tmpl w:val="EEB0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AE48BE"/>
    <w:multiLevelType w:val="multilevel"/>
    <w:tmpl w:val="CCBA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CF463A"/>
    <w:multiLevelType w:val="multilevel"/>
    <w:tmpl w:val="E272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9B2FD9"/>
    <w:multiLevelType w:val="multilevel"/>
    <w:tmpl w:val="AFDC1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F30737"/>
    <w:multiLevelType w:val="multilevel"/>
    <w:tmpl w:val="0584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A027EE"/>
    <w:multiLevelType w:val="multilevel"/>
    <w:tmpl w:val="20085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6DD1281"/>
    <w:multiLevelType w:val="multilevel"/>
    <w:tmpl w:val="280A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DA40A5"/>
    <w:multiLevelType w:val="multilevel"/>
    <w:tmpl w:val="511C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6777F0"/>
    <w:multiLevelType w:val="multilevel"/>
    <w:tmpl w:val="0C82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3850F7F"/>
    <w:multiLevelType w:val="multilevel"/>
    <w:tmpl w:val="5F50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8"/>
  </w:num>
  <w:num w:numId="3">
    <w:abstractNumId w:val="10"/>
  </w:num>
  <w:num w:numId="4">
    <w:abstractNumId w:val="7"/>
  </w:num>
  <w:num w:numId="5">
    <w:abstractNumId w:val="13"/>
  </w:num>
  <w:num w:numId="6">
    <w:abstractNumId w:val="1"/>
  </w:num>
  <w:num w:numId="7">
    <w:abstractNumId w:val="12"/>
  </w:num>
  <w:num w:numId="8">
    <w:abstractNumId w:val="11"/>
  </w:num>
  <w:num w:numId="9">
    <w:abstractNumId w:val="5"/>
  </w:num>
  <w:num w:numId="10">
    <w:abstractNumId w:val="6"/>
  </w:num>
  <w:num w:numId="11">
    <w:abstractNumId w:val="0"/>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B60"/>
    <w:rsid w:val="00A07B60"/>
    <w:rsid w:val="00C56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85B22"/>
  <w15:chartTrackingRefBased/>
  <w15:docId w15:val="{0219FFE3-639B-4F32-9A40-0223B97E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07B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07B6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7B6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07B6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07B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07B60"/>
    <w:rPr>
      <w:b/>
      <w:bCs/>
    </w:rPr>
  </w:style>
  <w:style w:type="character" w:styleId="a5">
    <w:name w:val="Hyperlink"/>
    <w:basedOn w:val="a0"/>
    <w:uiPriority w:val="99"/>
    <w:semiHidden/>
    <w:unhideWhenUsed/>
    <w:rsid w:val="00A07B60"/>
    <w:rPr>
      <w:color w:val="0000FF"/>
      <w:u w:val="single"/>
    </w:rPr>
  </w:style>
  <w:style w:type="character" w:customStyle="1" w:styleId="text-download">
    <w:name w:val="text-download"/>
    <w:basedOn w:val="a0"/>
    <w:rsid w:val="00A07B60"/>
  </w:style>
  <w:style w:type="character" w:styleId="a6">
    <w:name w:val="Emphasis"/>
    <w:basedOn w:val="a0"/>
    <w:uiPriority w:val="20"/>
    <w:qFormat/>
    <w:rsid w:val="00A07B60"/>
    <w:rPr>
      <w:i/>
      <w:iCs/>
    </w:rPr>
  </w:style>
  <w:style w:type="character" w:customStyle="1" w:styleId="uscl-over-counter">
    <w:name w:val="uscl-over-counter"/>
    <w:basedOn w:val="a0"/>
    <w:rsid w:val="00A0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253486">
      <w:bodyDiv w:val="1"/>
      <w:marLeft w:val="0"/>
      <w:marRight w:val="0"/>
      <w:marTop w:val="0"/>
      <w:marBottom w:val="0"/>
      <w:divBdr>
        <w:top w:val="none" w:sz="0" w:space="0" w:color="auto"/>
        <w:left w:val="none" w:sz="0" w:space="0" w:color="auto"/>
        <w:bottom w:val="none" w:sz="0" w:space="0" w:color="auto"/>
        <w:right w:val="none" w:sz="0" w:space="0" w:color="auto"/>
      </w:divBdr>
      <w:divsChild>
        <w:div w:id="1118372043">
          <w:marLeft w:val="0"/>
          <w:marRight w:val="0"/>
          <w:marTop w:val="0"/>
          <w:marBottom w:val="0"/>
          <w:divBdr>
            <w:top w:val="none" w:sz="0" w:space="0" w:color="auto"/>
            <w:left w:val="none" w:sz="0" w:space="0" w:color="auto"/>
            <w:bottom w:val="none" w:sz="0" w:space="0" w:color="auto"/>
            <w:right w:val="none" w:sz="0" w:space="0" w:color="auto"/>
          </w:divBdr>
          <w:divsChild>
            <w:div w:id="880824411">
              <w:marLeft w:val="0"/>
              <w:marRight w:val="0"/>
              <w:marTop w:val="0"/>
              <w:marBottom w:val="0"/>
              <w:divBdr>
                <w:top w:val="none" w:sz="0" w:space="0" w:color="auto"/>
                <w:left w:val="none" w:sz="0" w:space="0" w:color="auto"/>
                <w:bottom w:val="none" w:sz="0" w:space="0" w:color="auto"/>
                <w:right w:val="none" w:sz="0" w:space="0" w:color="auto"/>
              </w:divBdr>
              <w:divsChild>
                <w:div w:id="1532375985">
                  <w:marLeft w:val="0"/>
                  <w:marRight w:val="0"/>
                  <w:marTop w:val="0"/>
                  <w:marBottom w:val="0"/>
                  <w:divBdr>
                    <w:top w:val="none" w:sz="0" w:space="0" w:color="auto"/>
                    <w:left w:val="none" w:sz="0" w:space="0" w:color="auto"/>
                    <w:bottom w:val="none" w:sz="0" w:space="0" w:color="auto"/>
                    <w:right w:val="none" w:sz="0" w:space="0" w:color="auto"/>
                  </w:divBdr>
                  <w:divsChild>
                    <w:div w:id="1258170703">
                      <w:marLeft w:val="0"/>
                      <w:marRight w:val="0"/>
                      <w:marTop w:val="0"/>
                      <w:marBottom w:val="0"/>
                      <w:divBdr>
                        <w:top w:val="none" w:sz="0" w:space="0" w:color="auto"/>
                        <w:left w:val="none" w:sz="0" w:space="0" w:color="auto"/>
                        <w:bottom w:val="none" w:sz="0" w:space="0" w:color="auto"/>
                        <w:right w:val="none" w:sz="0" w:space="0" w:color="auto"/>
                      </w:divBdr>
                      <w:divsChild>
                        <w:div w:id="903684567">
                          <w:marLeft w:val="0"/>
                          <w:marRight w:val="0"/>
                          <w:marTop w:val="0"/>
                          <w:marBottom w:val="0"/>
                          <w:divBdr>
                            <w:top w:val="none" w:sz="0" w:space="0" w:color="auto"/>
                            <w:left w:val="none" w:sz="0" w:space="0" w:color="auto"/>
                            <w:bottom w:val="none" w:sz="0" w:space="0" w:color="auto"/>
                            <w:right w:val="none" w:sz="0" w:space="0" w:color="auto"/>
                          </w:divBdr>
                          <w:divsChild>
                            <w:div w:id="366176331">
                              <w:marLeft w:val="0"/>
                              <w:marRight w:val="0"/>
                              <w:marTop w:val="0"/>
                              <w:marBottom w:val="0"/>
                              <w:divBdr>
                                <w:top w:val="none" w:sz="0" w:space="0" w:color="auto"/>
                                <w:left w:val="none" w:sz="0" w:space="0" w:color="auto"/>
                                <w:bottom w:val="none" w:sz="0" w:space="0" w:color="auto"/>
                                <w:right w:val="none" w:sz="0" w:space="0" w:color="auto"/>
                              </w:divBdr>
                              <w:divsChild>
                                <w:div w:id="2097895349">
                                  <w:marLeft w:val="0"/>
                                  <w:marRight w:val="0"/>
                                  <w:marTop w:val="0"/>
                                  <w:marBottom w:val="0"/>
                                  <w:divBdr>
                                    <w:top w:val="none" w:sz="0" w:space="0" w:color="auto"/>
                                    <w:left w:val="none" w:sz="0" w:space="0" w:color="auto"/>
                                    <w:bottom w:val="none" w:sz="0" w:space="0" w:color="auto"/>
                                    <w:right w:val="none" w:sz="0" w:space="0" w:color="auto"/>
                                  </w:divBdr>
                                  <w:divsChild>
                                    <w:div w:id="1371688740">
                                      <w:marLeft w:val="0"/>
                                      <w:marRight w:val="0"/>
                                      <w:marTop w:val="0"/>
                                      <w:marBottom w:val="0"/>
                                      <w:divBdr>
                                        <w:top w:val="none" w:sz="0" w:space="0" w:color="auto"/>
                                        <w:left w:val="none" w:sz="0" w:space="0" w:color="auto"/>
                                        <w:bottom w:val="none" w:sz="0" w:space="0" w:color="auto"/>
                                        <w:right w:val="none" w:sz="0" w:space="0" w:color="auto"/>
                                      </w:divBdr>
                                    </w:div>
                                  </w:divsChild>
                                </w:div>
                                <w:div w:id="1251961576">
                                  <w:marLeft w:val="0"/>
                                  <w:marRight w:val="0"/>
                                  <w:marTop w:val="0"/>
                                  <w:marBottom w:val="0"/>
                                  <w:divBdr>
                                    <w:top w:val="none" w:sz="0" w:space="0" w:color="auto"/>
                                    <w:left w:val="none" w:sz="0" w:space="0" w:color="auto"/>
                                    <w:bottom w:val="none" w:sz="0" w:space="0" w:color="auto"/>
                                    <w:right w:val="none" w:sz="0" w:space="0" w:color="auto"/>
                                  </w:divBdr>
                                  <w:divsChild>
                                    <w:div w:id="791678505">
                                      <w:marLeft w:val="0"/>
                                      <w:marRight w:val="0"/>
                                      <w:marTop w:val="0"/>
                                      <w:marBottom w:val="0"/>
                                      <w:divBdr>
                                        <w:top w:val="none" w:sz="0" w:space="0" w:color="auto"/>
                                        <w:left w:val="none" w:sz="0" w:space="0" w:color="auto"/>
                                        <w:bottom w:val="none" w:sz="0" w:space="0" w:color="auto"/>
                                        <w:right w:val="none" w:sz="0" w:space="0" w:color="auto"/>
                                      </w:divBdr>
                                    </w:div>
                                  </w:divsChild>
                                </w:div>
                                <w:div w:id="1523589022">
                                  <w:marLeft w:val="0"/>
                                  <w:marRight w:val="0"/>
                                  <w:marTop w:val="0"/>
                                  <w:marBottom w:val="0"/>
                                  <w:divBdr>
                                    <w:top w:val="none" w:sz="0" w:space="0" w:color="auto"/>
                                    <w:left w:val="none" w:sz="0" w:space="0" w:color="auto"/>
                                    <w:bottom w:val="none" w:sz="0" w:space="0" w:color="auto"/>
                                    <w:right w:val="none" w:sz="0" w:space="0" w:color="auto"/>
                                  </w:divBdr>
                                  <w:divsChild>
                                    <w:div w:id="481235628">
                                      <w:marLeft w:val="0"/>
                                      <w:marRight w:val="0"/>
                                      <w:marTop w:val="0"/>
                                      <w:marBottom w:val="0"/>
                                      <w:divBdr>
                                        <w:top w:val="none" w:sz="0" w:space="0" w:color="auto"/>
                                        <w:left w:val="none" w:sz="0" w:space="0" w:color="auto"/>
                                        <w:bottom w:val="none" w:sz="0" w:space="0" w:color="auto"/>
                                        <w:right w:val="none" w:sz="0" w:space="0" w:color="auto"/>
                                      </w:divBdr>
                                    </w:div>
                                  </w:divsChild>
                                </w:div>
                                <w:div w:id="668362578">
                                  <w:marLeft w:val="0"/>
                                  <w:marRight w:val="0"/>
                                  <w:marTop w:val="0"/>
                                  <w:marBottom w:val="0"/>
                                  <w:divBdr>
                                    <w:top w:val="none" w:sz="0" w:space="0" w:color="auto"/>
                                    <w:left w:val="none" w:sz="0" w:space="0" w:color="auto"/>
                                    <w:bottom w:val="none" w:sz="0" w:space="0" w:color="auto"/>
                                    <w:right w:val="none" w:sz="0" w:space="0" w:color="auto"/>
                                  </w:divBdr>
                                  <w:divsChild>
                                    <w:div w:id="2111853698">
                                      <w:marLeft w:val="0"/>
                                      <w:marRight w:val="0"/>
                                      <w:marTop w:val="0"/>
                                      <w:marBottom w:val="0"/>
                                      <w:divBdr>
                                        <w:top w:val="none" w:sz="0" w:space="0" w:color="auto"/>
                                        <w:left w:val="none" w:sz="0" w:space="0" w:color="auto"/>
                                        <w:bottom w:val="none" w:sz="0" w:space="0" w:color="auto"/>
                                        <w:right w:val="none" w:sz="0" w:space="0" w:color="auto"/>
                                      </w:divBdr>
                                    </w:div>
                                  </w:divsChild>
                                </w:div>
                                <w:div w:id="341472543">
                                  <w:marLeft w:val="0"/>
                                  <w:marRight w:val="0"/>
                                  <w:marTop w:val="0"/>
                                  <w:marBottom w:val="0"/>
                                  <w:divBdr>
                                    <w:top w:val="none" w:sz="0" w:space="0" w:color="auto"/>
                                    <w:left w:val="none" w:sz="0" w:space="0" w:color="auto"/>
                                    <w:bottom w:val="none" w:sz="0" w:space="0" w:color="auto"/>
                                    <w:right w:val="none" w:sz="0" w:space="0" w:color="auto"/>
                                  </w:divBdr>
                                  <w:divsChild>
                                    <w:div w:id="1329483662">
                                      <w:marLeft w:val="0"/>
                                      <w:marRight w:val="0"/>
                                      <w:marTop w:val="0"/>
                                      <w:marBottom w:val="0"/>
                                      <w:divBdr>
                                        <w:top w:val="none" w:sz="0" w:space="0" w:color="auto"/>
                                        <w:left w:val="none" w:sz="0" w:space="0" w:color="auto"/>
                                        <w:bottom w:val="none" w:sz="0" w:space="0" w:color="auto"/>
                                        <w:right w:val="none" w:sz="0" w:space="0" w:color="auto"/>
                                      </w:divBdr>
                                    </w:div>
                                  </w:divsChild>
                                </w:div>
                                <w:div w:id="1777405181">
                                  <w:marLeft w:val="0"/>
                                  <w:marRight w:val="0"/>
                                  <w:marTop w:val="0"/>
                                  <w:marBottom w:val="0"/>
                                  <w:divBdr>
                                    <w:top w:val="none" w:sz="0" w:space="0" w:color="auto"/>
                                    <w:left w:val="none" w:sz="0" w:space="0" w:color="auto"/>
                                    <w:bottom w:val="none" w:sz="0" w:space="0" w:color="auto"/>
                                    <w:right w:val="none" w:sz="0" w:space="0" w:color="auto"/>
                                  </w:divBdr>
                                  <w:divsChild>
                                    <w:div w:id="1625770229">
                                      <w:marLeft w:val="0"/>
                                      <w:marRight w:val="0"/>
                                      <w:marTop w:val="0"/>
                                      <w:marBottom w:val="0"/>
                                      <w:divBdr>
                                        <w:top w:val="none" w:sz="0" w:space="0" w:color="auto"/>
                                        <w:left w:val="none" w:sz="0" w:space="0" w:color="auto"/>
                                        <w:bottom w:val="none" w:sz="0" w:space="0" w:color="auto"/>
                                        <w:right w:val="none" w:sz="0" w:space="0" w:color="auto"/>
                                      </w:divBdr>
                                    </w:div>
                                  </w:divsChild>
                                </w:div>
                                <w:div w:id="136066132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851407052">
                                  <w:marLeft w:val="0"/>
                                  <w:marRight w:val="0"/>
                                  <w:marTop w:val="0"/>
                                  <w:marBottom w:val="0"/>
                                  <w:divBdr>
                                    <w:top w:val="none" w:sz="0" w:space="0" w:color="auto"/>
                                    <w:left w:val="none" w:sz="0" w:space="0" w:color="auto"/>
                                    <w:bottom w:val="none" w:sz="0" w:space="0" w:color="auto"/>
                                    <w:right w:val="none" w:sz="0" w:space="0" w:color="auto"/>
                                  </w:divBdr>
                                </w:div>
                                <w:div w:id="1984193470">
                                  <w:marLeft w:val="0"/>
                                  <w:marRight w:val="0"/>
                                  <w:marTop w:val="0"/>
                                  <w:marBottom w:val="0"/>
                                  <w:divBdr>
                                    <w:top w:val="none" w:sz="0" w:space="0" w:color="auto"/>
                                    <w:left w:val="none" w:sz="0" w:space="0" w:color="auto"/>
                                    <w:bottom w:val="none" w:sz="0" w:space="0" w:color="auto"/>
                                    <w:right w:val="none" w:sz="0" w:space="0" w:color="auto"/>
                                  </w:divBdr>
                                  <w:divsChild>
                                    <w:div w:id="1575552911">
                                      <w:marLeft w:val="0"/>
                                      <w:marRight w:val="0"/>
                                      <w:marTop w:val="0"/>
                                      <w:marBottom w:val="0"/>
                                      <w:divBdr>
                                        <w:top w:val="none" w:sz="0" w:space="0" w:color="auto"/>
                                        <w:left w:val="none" w:sz="0" w:space="0" w:color="auto"/>
                                        <w:bottom w:val="none" w:sz="0" w:space="0" w:color="auto"/>
                                        <w:right w:val="none" w:sz="0" w:space="0" w:color="auto"/>
                                      </w:divBdr>
                                      <w:divsChild>
                                        <w:div w:id="354622638">
                                          <w:marLeft w:val="0"/>
                                          <w:marRight w:val="0"/>
                                          <w:marTop w:val="0"/>
                                          <w:marBottom w:val="0"/>
                                          <w:divBdr>
                                            <w:top w:val="none" w:sz="0" w:space="0" w:color="auto"/>
                                            <w:left w:val="none" w:sz="0" w:space="0" w:color="auto"/>
                                            <w:bottom w:val="none" w:sz="0" w:space="0" w:color="auto"/>
                                            <w:right w:val="none" w:sz="0" w:space="0" w:color="auto"/>
                                          </w:divBdr>
                                          <w:divsChild>
                                            <w:div w:id="2139374567">
                                              <w:marLeft w:val="0"/>
                                              <w:marRight w:val="0"/>
                                              <w:marTop w:val="0"/>
                                              <w:marBottom w:val="0"/>
                                              <w:divBdr>
                                                <w:top w:val="none" w:sz="0" w:space="0" w:color="auto"/>
                                                <w:left w:val="none" w:sz="0" w:space="0" w:color="auto"/>
                                                <w:bottom w:val="none" w:sz="0" w:space="0" w:color="auto"/>
                                                <w:right w:val="none" w:sz="0" w:space="0" w:color="auto"/>
                                              </w:divBdr>
                                              <w:divsChild>
                                                <w:div w:id="718407340">
                                                  <w:marLeft w:val="0"/>
                                                  <w:marRight w:val="0"/>
                                                  <w:marTop w:val="0"/>
                                                  <w:marBottom w:val="0"/>
                                                  <w:divBdr>
                                                    <w:top w:val="none" w:sz="0" w:space="0" w:color="auto"/>
                                                    <w:left w:val="none" w:sz="0" w:space="0" w:color="auto"/>
                                                    <w:bottom w:val="none" w:sz="0" w:space="0" w:color="auto"/>
                                                    <w:right w:val="none" w:sz="0" w:space="0" w:color="auto"/>
                                                  </w:divBdr>
                                                  <w:divsChild>
                                                    <w:div w:id="120252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6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4580</Words>
  <Characters>26109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2022-09-14T07:42:00Z</dcterms:created>
  <dcterms:modified xsi:type="dcterms:W3CDTF">2022-09-14T07:42:00Z</dcterms:modified>
</cp:coreProperties>
</file>